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FE" w:rsidRPr="009E10BB" w:rsidRDefault="00642EFE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Arial Black" w:hAnsi="Arial Black"/>
          <w:i w:val="0"/>
        </w:rPr>
      </w:pPr>
      <w:r w:rsidRPr="009E10BB">
        <w:rPr>
          <w:rFonts w:ascii="Calibri" w:hAnsi="Calibri" w:cs="Calibri"/>
          <w:i w:val="0"/>
        </w:rPr>
        <w:t>ОБЪЯВЛ</w:t>
      </w:r>
      <w:r w:rsidRPr="009E10BB">
        <w:rPr>
          <w:rFonts w:ascii="Arial Black" w:hAnsi="Arial Black" w:cs="Calibri"/>
          <w:i w:val="0"/>
        </w:rPr>
        <w:t>ЕНИЕ</w:t>
      </w:r>
    </w:p>
    <w:p w:rsidR="00642EFE" w:rsidRPr="009E10BB" w:rsidRDefault="00A30084" w:rsidP="00A30084">
      <w:pPr>
        <w:pStyle w:val="BodyTextIndent"/>
        <w:widowControl w:val="0"/>
        <w:tabs>
          <w:tab w:val="center" w:pos="4535"/>
          <w:tab w:val="left" w:pos="6585"/>
        </w:tabs>
        <w:spacing w:after="160" w:line="240" w:lineRule="auto"/>
        <w:ind w:firstLine="0"/>
        <w:jc w:val="left"/>
        <w:rPr>
          <w:rFonts w:ascii="Arial Black" w:hAnsi="Arial Black"/>
          <w:i w:val="0"/>
        </w:rPr>
      </w:pP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О</w:t>
      </w:r>
      <w:r w:rsidR="00A40FD5" w:rsidRPr="009E10BB">
        <w:rPr>
          <w:rFonts w:ascii="Arial Black" w:hAnsi="Arial Black"/>
          <w:i w:val="0"/>
        </w:rPr>
        <w:t xml:space="preserve"> </w:t>
      </w:r>
      <w:r w:rsidR="003B791A"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ЗАПРОСА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КОТИРОВКИ</w:t>
      </w:r>
      <w:r w:rsidRPr="009E10BB">
        <w:rPr>
          <w:rFonts w:ascii="Arial Black" w:hAnsi="Arial Black"/>
          <w:i w:val="0"/>
        </w:rPr>
        <w:t>*</w:t>
      </w:r>
      <w:r w:rsidRPr="009E10BB">
        <w:rPr>
          <w:rStyle w:val="FootnoteReference"/>
          <w:rFonts w:ascii="Arial Black" w:hAnsi="Arial Black"/>
          <w:i w:val="0"/>
        </w:rPr>
        <w:tab/>
      </w:r>
    </w:p>
    <w:p w:rsidR="00D32BD7" w:rsidRPr="009E10BB" w:rsidRDefault="00D32BD7" w:rsidP="00D32BD7">
      <w:pPr>
        <w:pStyle w:val="BodyTextIndent"/>
        <w:widowControl w:val="0"/>
        <w:spacing w:line="240" w:lineRule="auto"/>
        <w:ind w:firstLine="0"/>
        <w:jc w:val="center"/>
        <w:rPr>
          <w:rFonts w:ascii="Arial Black" w:hAnsi="Arial Black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Настоящий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текст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объявления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утвержден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Решением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="00851EA9" w:rsidRPr="009E10BB">
        <w:rPr>
          <w:rFonts w:ascii="Arial Black" w:hAnsi="Arial Black" w:cs="Calibri"/>
          <w:i w:val="0"/>
          <w:sz w:val="24"/>
          <w:szCs w:val="24"/>
        </w:rPr>
        <w:t>Оценочной</w:t>
      </w:r>
      <w:r w:rsidR="00851EA9"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="00851EA9" w:rsidRPr="009E10BB">
        <w:rPr>
          <w:rFonts w:ascii="Arial Black" w:hAnsi="Arial Black" w:cs="Calibri"/>
          <w:i w:val="0"/>
          <w:sz w:val="24"/>
          <w:szCs w:val="24"/>
        </w:rPr>
        <w:t>Комиссии</w:t>
      </w:r>
      <w:r w:rsidR="00851EA9"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="00851EA9" w:rsidRPr="009E10BB">
        <w:rPr>
          <w:rFonts w:ascii="Arial Black" w:hAnsi="Arial Black" w:cs="Calibri"/>
          <w:i w:val="0"/>
          <w:sz w:val="24"/>
          <w:szCs w:val="24"/>
        </w:rPr>
        <w:t>от</w:t>
      </w:r>
      <w:r w:rsidR="00851EA9"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="00646F03" w:rsidRPr="009E10BB">
        <w:rPr>
          <w:rFonts w:ascii="Arial Black" w:hAnsi="Arial Black"/>
          <w:i w:val="0"/>
          <w:sz w:val="24"/>
          <w:szCs w:val="24"/>
        </w:rPr>
        <w:t>30</w:t>
      </w:r>
      <w:r w:rsidRPr="009E10BB">
        <w:rPr>
          <w:rFonts w:ascii="Arial Black" w:hAnsi="Arial Black"/>
          <w:i w:val="0"/>
          <w:sz w:val="24"/>
          <w:szCs w:val="24"/>
        </w:rPr>
        <w:t>" "</w:t>
      </w:r>
      <w:r w:rsidRPr="009E10BB">
        <w:rPr>
          <w:rFonts w:ascii="Arial Black" w:hAnsi="Arial Black"/>
        </w:rPr>
        <w:t xml:space="preserve"> </w:t>
      </w:r>
      <w:r w:rsidR="00D344BA" w:rsidRPr="009E10BB">
        <w:rPr>
          <w:rFonts w:ascii="Arial Black" w:hAnsi="Arial Black" w:cs="Calibri"/>
          <w:i w:val="0"/>
          <w:sz w:val="24"/>
          <w:szCs w:val="24"/>
        </w:rPr>
        <w:t>марта</w:t>
      </w:r>
      <w:r w:rsidRPr="009E10BB">
        <w:rPr>
          <w:rFonts w:ascii="Arial Black" w:hAnsi="Arial Black"/>
          <w:i w:val="0"/>
          <w:sz w:val="24"/>
          <w:szCs w:val="24"/>
        </w:rPr>
        <w:t xml:space="preserve">" 2022 </w:t>
      </w:r>
      <w:r w:rsidRPr="009E10BB">
        <w:rPr>
          <w:rFonts w:ascii="Arial Black" w:hAnsi="Arial Black" w:cs="Calibri"/>
          <w:i w:val="0"/>
          <w:sz w:val="24"/>
          <w:szCs w:val="24"/>
        </w:rPr>
        <w:t>года</w:t>
      </w:r>
      <w:r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Pr="009E10BB">
        <w:rPr>
          <w:rFonts w:ascii="Arial Black" w:hAnsi="Arial Black"/>
          <w:sz w:val="24"/>
          <w:szCs w:val="24"/>
        </w:rPr>
        <w:t xml:space="preserve">"N1" </w:t>
      </w:r>
    </w:p>
    <w:p w:rsidR="00D32BD7" w:rsidRPr="009E10BB" w:rsidRDefault="00D32BD7" w:rsidP="00E87EB9">
      <w:pPr>
        <w:pStyle w:val="BodyTextIndent"/>
        <w:widowControl w:val="0"/>
        <w:spacing w:after="160" w:line="240" w:lineRule="auto"/>
        <w:ind w:firstLine="0"/>
        <w:jc w:val="center"/>
        <w:rPr>
          <w:rFonts w:ascii="Arial Black" w:hAnsi="Arial Black"/>
          <w:b/>
          <w:i w:val="0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Код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процедуры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/>
          <w:i w:val="0"/>
          <w:sz w:val="24"/>
          <w:szCs w:val="24"/>
          <w:lang w:val="hy-AM"/>
        </w:rPr>
        <w:t xml:space="preserve"> </w:t>
      </w:r>
      <w:r w:rsidR="0022233D" w:rsidRPr="009E10BB">
        <w:rPr>
          <w:rFonts w:ascii="Arial" w:hAnsi="Arial" w:cs="Arial"/>
          <w:b/>
          <w:i w:val="0"/>
          <w:sz w:val="24"/>
          <w:szCs w:val="24"/>
          <w:lang w:val="en-US"/>
        </w:rPr>
        <w:t>ԱՄ</w:t>
      </w:r>
      <w:r w:rsidR="0022233D" w:rsidRPr="009E10BB">
        <w:rPr>
          <w:rFonts w:ascii="Arial Black" w:hAnsi="Arial Black"/>
          <w:b/>
          <w:i w:val="0"/>
          <w:sz w:val="24"/>
          <w:szCs w:val="24"/>
        </w:rPr>
        <w:t xml:space="preserve"> </w:t>
      </w:r>
      <w:r w:rsidR="0022233D" w:rsidRPr="009E10BB">
        <w:rPr>
          <w:rFonts w:ascii="Arial" w:hAnsi="Arial" w:cs="Arial"/>
          <w:b/>
          <w:i w:val="0"/>
          <w:sz w:val="24"/>
          <w:szCs w:val="24"/>
          <w:lang w:val="en-US"/>
        </w:rPr>
        <w:t>ՄԲ</w:t>
      </w:r>
      <w:r w:rsidR="0022233D" w:rsidRPr="009E10BB">
        <w:rPr>
          <w:rFonts w:ascii="Arial Black" w:hAnsi="Arial Black"/>
          <w:b/>
          <w:i w:val="0"/>
          <w:sz w:val="24"/>
          <w:szCs w:val="24"/>
        </w:rPr>
        <w:t xml:space="preserve"> </w:t>
      </w:r>
      <w:r w:rsidR="0022233D" w:rsidRPr="009E10BB">
        <w:rPr>
          <w:rFonts w:ascii="Arial" w:hAnsi="Arial" w:cs="Arial"/>
          <w:b/>
          <w:i w:val="0"/>
          <w:sz w:val="24"/>
          <w:szCs w:val="24"/>
          <w:lang w:val="en-US"/>
        </w:rPr>
        <w:t>ԳՀԱՊՁԲ</w:t>
      </w:r>
      <w:r w:rsidR="0022233D" w:rsidRPr="009E10BB">
        <w:rPr>
          <w:rFonts w:ascii="Arial Black" w:hAnsi="Arial Black"/>
          <w:b/>
          <w:i w:val="0"/>
          <w:sz w:val="24"/>
          <w:szCs w:val="24"/>
        </w:rPr>
        <w:t xml:space="preserve">-22/1      </w:t>
      </w:r>
    </w:p>
    <w:p w:rsidR="00642EFE" w:rsidRPr="009E10BB" w:rsidRDefault="00642EFE" w:rsidP="009A6950">
      <w:pPr>
        <w:pStyle w:val="BodyTextIndent"/>
        <w:widowControl w:val="0"/>
        <w:spacing w:line="240" w:lineRule="auto"/>
        <w:ind w:firstLine="709"/>
        <w:rPr>
          <w:rFonts w:ascii="Arial Black" w:hAnsi="Arial Black"/>
          <w:i w:val="0"/>
          <w:lang w:val="hy-AM"/>
        </w:rPr>
      </w:pPr>
      <w:r w:rsidRPr="009E10BB">
        <w:rPr>
          <w:rFonts w:ascii="Arial Black" w:hAnsi="Arial Black" w:cs="Calibri"/>
          <w:i w:val="0"/>
        </w:rPr>
        <w:t>Заказчик</w:t>
      </w:r>
      <w:r w:rsidRPr="009E10BB">
        <w:rPr>
          <w:rFonts w:ascii="Arial Black" w:hAnsi="Arial Black"/>
          <w:i w:val="0"/>
        </w:rPr>
        <w:t xml:space="preserve"> </w:t>
      </w:r>
      <w:r w:rsidR="00C01DC3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М</w:t>
      </w:r>
      <w:r w:rsidR="00493846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е</w:t>
      </w:r>
      <w:r w:rsidR="00C01DC3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цаморская община« Благоустройство Мецамора » ОНО</w:t>
      </w:r>
      <w:r w:rsidR="00D32BD7" w:rsidRPr="009E10BB">
        <w:rPr>
          <w:rFonts w:ascii="Arial Black" w:hAnsi="Arial Black"/>
          <w:b/>
          <w:i w:val="0"/>
          <w:sz w:val="22"/>
          <w:szCs w:val="22"/>
        </w:rPr>
        <w:t xml:space="preserve">, </w:t>
      </w:r>
      <w:r w:rsidR="00D32BD7" w:rsidRPr="009E10BB">
        <w:rPr>
          <w:rFonts w:ascii="Arial Black" w:hAnsi="Arial Black" w:cs="Calibri"/>
          <w:b/>
          <w:i w:val="0"/>
          <w:sz w:val="22"/>
          <w:szCs w:val="22"/>
        </w:rPr>
        <w:t>находящийся</w:t>
      </w:r>
      <w:r w:rsidR="00D32BD7" w:rsidRPr="009E10BB">
        <w:rPr>
          <w:rFonts w:ascii="Arial Black" w:hAnsi="Arial Black"/>
          <w:b/>
          <w:i w:val="0"/>
          <w:sz w:val="22"/>
          <w:szCs w:val="22"/>
        </w:rPr>
        <w:t xml:space="preserve"> </w:t>
      </w:r>
      <w:r w:rsidR="00D32BD7" w:rsidRPr="009E10BB">
        <w:rPr>
          <w:rFonts w:ascii="Arial Black" w:hAnsi="Arial Black" w:cs="Calibri"/>
          <w:b/>
          <w:i w:val="0"/>
          <w:sz w:val="22"/>
          <w:szCs w:val="22"/>
        </w:rPr>
        <w:t>по</w:t>
      </w:r>
      <w:r w:rsidR="00D32BD7" w:rsidRPr="009E10BB">
        <w:rPr>
          <w:rFonts w:ascii="Arial Black" w:hAnsi="Arial Black"/>
          <w:b/>
          <w:i w:val="0"/>
          <w:sz w:val="22"/>
          <w:szCs w:val="22"/>
        </w:rPr>
        <w:t xml:space="preserve"> </w:t>
      </w:r>
      <w:r w:rsidR="00D32BD7" w:rsidRPr="009E10BB">
        <w:rPr>
          <w:rFonts w:ascii="Arial Black" w:hAnsi="Arial Black" w:cs="Calibri"/>
          <w:b/>
          <w:i w:val="0"/>
          <w:sz w:val="22"/>
          <w:szCs w:val="22"/>
        </w:rPr>
        <w:t>адресу</w:t>
      </w:r>
      <w:r w:rsidR="000D1EF3" w:rsidRPr="009E10BB">
        <w:t xml:space="preserve"> </w:t>
      </w:r>
      <w:r w:rsidR="000D1EF3" w:rsidRPr="009E10BB">
        <w:rPr>
          <w:rFonts w:ascii="Arial Black" w:hAnsi="Arial Black"/>
          <w:b/>
          <w:i w:val="0"/>
          <w:sz w:val="22"/>
          <w:szCs w:val="22"/>
        </w:rPr>
        <w:t xml:space="preserve">Армавирский район. Мецаморская община, гр. Административный центр Мецамор, дом 1, 2-й этаж, </w:t>
      </w:r>
      <w:r w:rsidR="0069382E" w:rsidRPr="009E10BB">
        <w:rPr>
          <w:rFonts w:ascii="Arial Black" w:hAnsi="Arial Black"/>
          <w:b/>
          <w:i w:val="0"/>
          <w:sz w:val="22"/>
          <w:szCs w:val="22"/>
        </w:rPr>
        <w:t xml:space="preserve">ОНО </w:t>
      </w:r>
      <w:r w:rsidR="000D1EF3" w:rsidRPr="009E10BB">
        <w:rPr>
          <w:rFonts w:ascii="Arial Black" w:hAnsi="Arial Black"/>
          <w:b/>
          <w:i w:val="0"/>
          <w:sz w:val="22"/>
          <w:szCs w:val="22"/>
        </w:rPr>
        <w:t xml:space="preserve">"Благоустройство Мецамора" </w:t>
      </w:r>
      <w:r w:rsidR="00645D21" w:rsidRPr="009E10BB">
        <w:rPr>
          <w:rFonts w:ascii="Arial Black" w:hAnsi="Arial Black"/>
          <w:b/>
          <w:i w:val="0"/>
          <w:sz w:val="22"/>
          <w:szCs w:val="22"/>
        </w:rPr>
        <w:t>ремонтно строительный отдел</w:t>
      </w:r>
      <w:r w:rsidR="00851EA9" w:rsidRPr="009E10BB">
        <w:rPr>
          <w:rFonts w:ascii="Arial Black" w:hAnsi="Arial Black"/>
          <w:b/>
          <w:i w:val="0"/>
          <w:sz w:val="24"/>
          <w:szCs w:val="24"/>
          <w:lang w:val="hy-AM"/>
        </w:rPr>
        <w:t xml:space="preserve">. </w:t>
      </w:r>
      <w:r w:rsidRPr="009E10BB">
        <w:rPr>
          <w:rFonts w:ascii="Arial Black" w:hAnsi="Arial Black" w:cs="Calibri"/>
          <w:i w:val="0"/>
        </w:rPr>
        <w:t>объявляет</w:t>
      </w:r>
      <w:r w:rsidRPr="009E10BB">
        <w:rPr>
          <w:rFonts w:ascii="Arial Black" w:hAnsi="Arial Black"/>
          <w:i w:val="0"/>
        </w:rPr>
        <w:t xml:space="preserve"> </w:t>
      </w:r>
      <w:r w:rsidR="00B4502F" w:rsidRPr="009E10BB">
        <w:rPr>
          <w:rFonts w:ascii="Arial Black" w:hAnsi="Arial Black" w:cs="Calibri"/>
          <w:i w:val="0"/>
        </w:rPr>
        <w:t>запрос</w:t>
      </w:r>
      <w:r w:rsidR="00B4502F" w:rsidRPr="009E10BB">
        <w:rPr>
          <w:rFonts w:ascii="Arial Black" w:hAnsi="Arial Black"/>
          <w:i w:val="0"/>
        </w:rPr>
        <w:t xml:space="preserve"> </w:t>
      </w:r>
      <w:r w:rsidR="00B4502F" w:rsidRPr="009E10BB">
        <w:rPr>
          <w:rFonts w:ascii="Arial Black" w:hAnsi="Arial Black" w:cs="Calibri"/>
          <w:i w:val="0"/>
        </w:rPr>
        <w:t>котировки</w:t>
      </w:r>
      <w:r w:rsidR="00B4502F" w:rsidRPr="009E10BB">
        <w:rPr>
          <w:rFonts w:ascii="Arial Black" w:hAnsi="Arial Black"/>
          <w:i w:val="0"/>
        </w:rPr>
        <w:t xml:space="preserve">, </w:t>
      </w:r>
      <w:r w:rsidR="00B4502F" w:rsidRPr="009E10BB">
        <w:rPr>
          <w:rFonts w:ascii="Arial Black" w:hAnsi="Arial Black" w:cs="Calibri"/>
          <w:i w:val="0"/>
        </w:rPr>
        <w:t>который</w:t>
      </w:r>
      <w:r w:rsidR="00B4502F" w:rsidRPr="009E10BB">
        <w:rPr>
          <w:rFonts w:ascii="Arial Black" w:hAnsi="Arial Black"/>
          <w:i w:val="0"/>
        </w:rPr>
        <w:t xml:space="preserve"> </w:t>
      </w:r>
      <w:r w:rsidR="00B4502F" w:rsidRPr="009E10BB">
        <w:rPr>
          <w:rFonts w:ascii="Arial Black" w:hAnsi="Arial Black" w:cs="Calibri"/>
          <w:i w:val="0"/>
        </w:rPr>
        <w:t>проводится</w:t>
      </w:r>
      <w:r w:rsidR="00B4502F" w:rsidRPr="009E10BB">
        <w:rPr>
          <w:rFonts w:ascii="Arial Black" w:hAnsi="Arial Black"/>
          <w:i w:val="0"/>
        </w:rPr>
        <w:t xml:space="preserve"> </w:t>
      </w:r>
      <w:r w:rsidR="00B4502F" w:rsidRPr="009E10BB">
        <w:rPr>
          <w:rFonts w:ascii="Arial Black" w:hAnsi="Arial Black" w:cs="Calibri"/>
          <w:i w:val="0"/>
        </w:rPr>
        <w:t>одним</w:t>
      </w:r>
      <w:r w:rsidR="00B4502F" w:rsidRPr="009E10BB">
        <w:rPr>
          <w:rFonts w:ascii="Arial Black" w:hAnsi="Arial Black"/>
          <w:i w:val="0"/>
        </w:rPr>
        <w:t xml:space="preserve"> </w:t>
      </w:r>
      <w:r w:rsidR="00B4502F" w:rsidRPr="009E10BB">
        <w:rPr>
          <w:rFonts w:ascii="Arial Black" w:hAnsi="Arial Black" w:cs="Calibri"/>
          <w:i w:val="0"/>
        </w:rPr>
        <w:t>этапом</w:t>
      </w:r>
      <w:r w:rsidR="00B4502F" w:rsidRPr="009E10BB">
        <w:rPr>
          <w:rFonts w:ascii="Arial Black" w:hAnsi="Arial Black"/>
          <w:i w:val="0"/>
        </w:rPr>
        <w:t>.</w:t>
      </w:r>
    </w:p>
    <w:p w:rsidR="00341A74" w:rsidRPr="009E10BB" w:rsidRDefault="00A20B69" w:rsidP="00FE53B3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  <w:spacing w:val="6"/>
        </w:rPr>
      </w:pPr>
      <w:r w:rsidRPr="009E10BB">
        <w:rPr>
          <w:rFonts w:ascii="Arial Black" w:hAnsi="Arial Black" w:cs="Calibri"/>
          <w:i w:val="0"/>
        </w:rPr>
        <w:t>Участнику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отобранному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итогам</w:t>
      </w:r>
      <w:r w:rsidRPr="009E10BB">
        <w:rPr>
          <w:rFonts w:ascii="Arial Black" w:hAnsi="Arial Black"/>
          <w:i w:val="0"/>
        </w:rPr>
        <w:t xml:space="preserve"> </w:t>
      </w:r>
      <w:r w:rsidR="0041023E" w:rsidRPr="009E10BB">
        <w:rPr>
          <w:rFonts w:ascii="Arial Black" w:hAnsi="Arial Black" w:cs="Calibri"/>
          <w:i w:val="0"/>
        </w:rPr>
        <w:t>настоящей</w:t>
      </w:r>
      <w:r w:rsidR="0041023E" w:rsidRPr="009E10BB">
        <w:rPr>
          <w:rFonts w:ascii="Arial Black" w:hAnsi="Arial Black"/>
          <w:i w:val="0"/>
        </w:rPr>
        <w:t xml:space="preserve"> </w:t>
      </w:r>
      <w:r w:rsidR="0041023E" w:rsidRPr="009E10BB">
        <w:rPr>
          <w:rFonts w:ascii="Arial Black" w:hAnsi="Arial Black" w:cs="Calibri"/>
          <w:i w:val="0"/>
        </w:rPr>
        <w:t>процедуры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</w:t>
      </w:r>
      <w:r w:rsidR="00782D60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  <w:spacing w:val="6"/>
        </w:rPr>
        <w:t>установленном</w:t>
      </w:r>
      <w:r w:rsidR="00782D60" w:rsidRPr="009E10BB">
        <w:rPr>
          <w:rFonts w:ascii="Arial Black" w:hAnsi="Arial Black" w:cs="Arial"/>
          <w:i w:val="0"/>
          <w:spacing w:val="6"/>
          <w:lang w:val="en-US"/>
        </w:rPr>
        <w:t> </w:t>
      </w:r>
      <w:r w:rsidRPr="009E10BB">
        <w:rPr>
          <w:rFonts w:ascii="Arial Black" w:hAnsi="Arial Black" w:cs="Calibri"/>
          <w:i w:val="0"/>
          <w:spacing w:val="6"/>
        </w:rPr>
        <w:t>порядке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будет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предложено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заключить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договор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на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Pr="009E10BB">
        <w:rPr>
          <w:rFonts w:ascii="Arial Black" w:hAnsi="Arial Black" w:cs="Calibri"/>
          <w:i w:val="0"/>
          <w:spacing w:val="6"/>
        </w:rPr>
        <w:t>поставку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="006A68CE" w:rsidRPr="009E10BB">
        <w:rPr>
          <w:rFonts w:ascii="Arial Black" w:hAnsi="Arial Black" w:cs="Calibri"/>
          <w:i w:val="0"/>
        </w:rPr>
        <w:t>продуктов</w:t>
      </w:r>
      <w:r w:rsidR="006A68CE" w:rsidRPr="009E10BB">
        <w:rPr>
          <w:rFonts w:ascii="Arial Black" w:hAnsi="Arial Black"/>
          <w:i w:val="0"/>
        </w:rPr>
        <w:t xml:space="preserve"> </w:t>
      </w:r>
      <w:r w:rsidR="006A68CE" w:rsidRPr="009E10BB">
        <w:rPr>
          <w:rFonts w:ascii="Arial Black" w:hAnsi="Arial Black" w:cs="Calibri"/>
          <w:i w:val="0"/>
        </w:rPr>
        <w:t>питания</w:t>
      </w:r>
      <w:r w:rsidR="006A68CE" w:rsidRPr="009E10BB">
        <w:rPr>
          <w:rFonts w:ascii="Arial Black" w:hAnsi="Arial Black"/>
          <w:i w:val="0"/>
        </w:rPr>
        <w:t xml:space="preserve"> </w:t>
      </w:r>
      <w:r w:rsidR="00FE53B3" w:rsidRPr="009E10BB">
        <w:rPr>
          <w:rFonts w:ascii="Arial Black" w:hAnsi="Arial Black"/>
          <w:i w:val="0"/>
        </w:rPr>
        <w:t xml:space="preserve"> </w:t>
      </w:r>
      <w:r w:rsidR="00782D60" w:rsidRPr="009E10BB">
        <w:rPr>
          <w:rFonts w:ascii="Arial Black" w:hAnsi="Arial Black"/>
          <w:i w:val="0"/>
        </w:rPr>
        <w:t>(</w:t>
      </w:r>
      <w:r w:rsidR="00782D60" w:rsidRPr="009E10BB">
        <w:rPr>
          <w:rFonts w:ascii="Arial Black" w:hAnsi="Arial Black" w:cs="Calibri"/>
          <w:i w:val="0"/>
        </w:rPr>
        <w:t>далее</w:t>
      </w:r>
      <w:r w:rsidR="00782D60" w:rsidRPr="009E10BB">
        <w:rPr>
          <w:rFonts w:ascii="Arial Black" w:hAnsi="Arial Black"/>
          <w:i w:val="0"/>
        </w:rPr>
        <w:t xml:space="preserve"> </w:t>
      </w:r>
      <w:r w:rsidR="00782D60" w:rsidRPr="009E10BB">
        <w:rPr>
          <w:rFonts w:ascii="Arial Black" w:hAnsi="Arial Black" w:cs="Arial Armenian"/>
          <w:i w:val="0"/>
        </w:rPr>
        <w:t>—</w:t>
      </w:r>
      <w:r w:rsidR="00782D60" w:rsidRPr="009E10BB">
        <w:rPr>
          <w:rFonts w:ascii="Arial Black" w:hAnsi="Arial Black"/>
          <w:i w:val="0"/>
        </w:rPr>
        <w:t xml:space="preserve"> </w:t>
      </w:r>
      <w:r w:rsidR="00782D60" w:rsidRPr="009E10BB">
        <w:rPr>
          <w:rFonts w:ascii="Arial Black" w:hAnsi="Arial Black" w:cs="Calibri"/>
          <w:i w:val="0"/>
        </w:rPr>
        <w:t>договор</w:t>
      </w:r>
      <w:r w:rsidR="00782D60" w:rsidRPr="009E10BB">
        <w:rPr>
          <w:rFonts w:ascii="Arial Black" w:hAnsi="Arial Black"/>
          <w:i w:val="0"/>
        </w:rPr>
        <w:t>).</w:t>
      </w:r>
    </w:p>
    <w:p w:rsidR="00357D48" w:rsidRPr="009E10BB" w:rsidRDefault="00A20B69" w:rsidP="009A6950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Согласно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статье</w:t>
      </w:r>
      <w:r w:rsidRPr="009E10BB">
        <w:rPr>
          <w:rFonts w:ascii="Arial Black" w:hAnsi="Arial Black"/>
          <w:i w:val="0"/>
        </w:rPr>
        <w:t xml:space="preserve"> 7 </w:t>
      </w:r>
      <w:r w:rsidRPr="009E10BB">
        <w:rPr>
          <w:rFonts w:ascii="Arial Black" w:hAnsi="Arial Black" w:cs="Calibri"/>
          <w:i w:val="0"/>
        </w:rPr>
        <w:t>Закона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Республики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Армения</w:t>
      </w:r>
      <w:r w:rsidRPr="009E10BB">
        <w:rPr>
          <w:rFonts w:ascii="Arial Black" w:hAnsi="Arial Black"/>
          <w:i w:val="0"/>
        </w:rPr>
        <w:t xml:space="preserve"> "</w:t>
      </w:r>
      <w:r w:rsidRPr="009E10BB">
        <w:rPr>
          <w:rFonts w:ascii="Arial Black" w:hAnsi="Arial Black" w:cs="Calibri"/>
          <w:i w:val="0"/>
        </w:rPr>
        <w:t>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закупках</w:t>
      </w:r>
      <w:r w:rsidRPr="009E10BB">
        <w:rPr>
          <w:rFonts w:ascii="Arial Black" w:hAnsi="Arial Black"/>
          <w:i w:val="0"/>
        </w:rPr>
        <w:t xml:space="preserve">", </w:t>
      </w:r>
      <w:r w:rsidRPr="009E10BB">
        <w:rPr>
          <w:rFonts w:ascii="Arial Black" w:hAnsi="Arial Black" w:cs="Calibri"/>
          <w:i w:val="0"/>
        </w:rPr>
        <w:t>любое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лицо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независимо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того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является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иностранным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физическим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лицом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организацией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лицом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без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гражданства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имеет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равное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право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="000C6BA1" w:rsidRPr="009E10BB">
        <w:rPr>
          <w:rFonts w:ascii="Arial Black" w:hAnsi="Arial Black" w:cs="Arial"/>
          <w:i w:val="0"/>
          <w:lang w:val="en-US"/>
        </w:rPr>
        <w:t> </w:t>
      </w:r>
      <w:r w:rsidR="00F95E94" w:rsidRPr="009E10BB">
        <w:rPr>
          <w:rFonts w:ascii="Arial Black" w:hAnsi="Arial Black" w:cs="Calibri"/>
          <w:i w:val="0"/>
        </w:rPr>
        <w:t>настоящей</w:t>
      </w:r>
      <w:r w:rsidR="00F95E94" w:rsidRPr="009E10BB">
        <w:rPr>
          <w:rFonts w:ascii="Arial Black" w:hAnsi="Arial Black"/>
          <w:i w:val="0"/>
        </w:rPr>
        <w:t xml:space="preserve"> </w:t>
      </w:r>
      <w:r w:rsidR="00F95E94" w:rsidRPr="009E10BB">
        <w:rPr>
          <w:rFonts w:ascii="Arial Black" w:hAnsi="Arial Black" w:cs="Calibri"/>
          <w:i w:val="0"/>
        </w:rPr>
        <w:t>процедуре</w:t>
      </w:r>
      <w:r w:rsidRPr="009E10BB">
        <w:rPr>
          <w:rFonts w:ascii="Arial Black" w:hAnsi="Arial Black"/>
          <w:i w:val="0"/>
        </w:rPr>
        <w:t>.</w:t>
      </w:r>
    </w:p>
    <w:p w:rsidR="001E6506" w:rsidRPr="009E10BB" w:rsidRDefault="00052084" w:rsidP="009A6950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Условия</w:t>
      </w:r>
      <w:r w:rsidR="00677658" w:rsidRPr="009E10BB">
        <w:rPr>
          <w:rFonts w:ascii="Arial Black" w:hAnsi="Arial Black" w:cs="Calibri"/>
          <w:i w:val="0"/>
        </w:rPr>
        <w:t>предъявляемые</w:t>
      </w:r>
      <w:r w:rsidR="00677658" w:rsidRPr="009E10BB">
        <w:rPr>
          <w:rFonts w:ascii="Arial Black" w:hAnsi="Arial Black"/>
          <w:i w:val="0"/>
        </w:rPr>
        <w:t xml:space="preserve"> </w:t>
      </w:r>
      <w:r w:rsidR="00FD0B1A" w:rsidRPr="009E10BB">
        <w:rPr>
          <w:rFonts w:ascii="Arial Black" w:hAnsi="Arial Black" w:cs="Calibri"/>
          <w:i w:val="0"/>
        </w:rPr>
        <w:t>к</w:t>
      </w:r>
      <w:r w:rsidR="00FD0B1A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лицам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не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имеющим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права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на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участие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в</w:t>
      </w:r>
      <w:r w:rsidR="00677658"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данной</w:t>
      </w:r>
      <w:r w:rsidRPr="009E10BB">
        <w:rPr>
          <w:rFonts w:ascii="Arial Black" w:hAnsi="Arial Black"/>
          <w:i w:val="0"/>
        </w:rPr>
        <w:t xml:space="preserve"> </w:t>
      </w:r>
      <w:r w:rsidR="006F297B" w:rsidRPr="009E10BB">
        <w:rPr>
          <w:rFonts w:ascii="Arial Black" w:hAnsi="Arial Black" w:cs="Calibri"/>
          <w:i w:val="0"/>
        </w:rPr>
        <w:t>процедуре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а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также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участникам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установлены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приглашением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на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настоящую</w:t>
      </w:r>
      <w:r w:rsidR="00677658" w:rsidRPr="009E10BB">
        <w:rPr>
          <w:rFonts w:ascii="Arial Black" w:hAnsi="Arial Black"/>
          <w:i w:val="0"/>
        </w:rPr>
        <w:t xml:space="preserve"> </w:t>
      </w:r>
      <w:r w:rsidR="00677658" w:rsidRPr="009E10BB">
        <w:rPr>
          <w:rFonts w:ascii="Arial Black" w:hAnsi="Arial Black" w:cs="Calibri"/>
          <w:i w:val="0"/>
        </w:rPr>
        <w:t>процедуру</w:t>
      </w:r>
      <w:r w:rsidR="00677658" w:rsidRPr="009E10BB">
        <w:rPr>
          <w:rFonts w:ascii="Arial Black" w:hAnsi="Arial Black"/>
          <w:i w:val="0"/>
        </w:rPr>
        <w:t>.</w:t>
      </w:r>
    </w:p>
    <w:p w:rsidR="00357D48" w:rsidRPr="009E10BB" w:rsidRDefault="00EE73A8" w:rsidP="009A6950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Отобранный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определяется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из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числа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участников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подавших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оцененные</w:t>
      </w:r>
      <w:r w:rsidRPr="009E10BB">
        <w:rPr>
          <w:rFonts w:ascii="Arial Black" w:hAnsi="Arial Black"/>
          <w:i w:val="0"/>
        </w:rPr>
        <w:t xml:space="preserve"> </w:t>
      </w:r>
      <w:r w:rsidR="007442CF" w:rsidRPr="009E10BB">
        <w:rPr>
          <w:rFonts w:ascii="Arial Black" w:hAnsi="Arial Black" w:cs="Calibri"/>
          <w:i w:val="0"/>
        </w:rPr>
        <w:t>удовлетворительнопо</w:t>
      </w:r>
      <w:r w:rsidR="007442CF" w:rsidRPr="009E10BB">
        <w:rPr>
          <w:rFonts w:ascii="Arial Black" w:hAnsi="Arial Black"/>
          <w:i w:val="0"/>
        </w:rPr>
        <w:t xml:space="preserve"> </w:t>
      </w:r>
      <w:r w:rsidR="00830445" w:rsidRPr="009E10BB">
        <w:rPr>
          <w:rFonts w:ascii="Arial Black" w:hAnsi="Arial Black" w:cs="Calibri"/>
          <w:i w:val="0"/>
        </w:rPr>
        <w:t>неценовым</w:t>
      </w:r>
      <w:r w:rsidR="00830445" w:rsidRPr="009E10BB">
        <w:rPr>
          <w:rFonts w:ascii="Arial Black" w:hAnsi="Arial Black"/>
          <w:i w:val="0"/>
        </w:rPr>
        <w:t xml:space="preserve"> </w:t>
      </w:r>
      <w:r w:rsidR="007442CF" w:rsidRPr="009E10BB">
        <w:rPr>
          <w:rFonts w:ascii="Arial Black" w:hAnsi="Arial Black" w:cs="Calibri"/>
          <w:i w:val="0"/>
        </w:rPr>
        <w:t>условиям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принципу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предпочтения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отдаваемого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представившему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</w:t>
      </w:r>
      <w:r w:rsidR="003F762C" w:rsidRPr="009E10BB">
        <w:rPr>
          <w:rFonts w:ascii="Arial Black" w:hAnsi="Arial Black" w:cs="Calibri"/>
          <w:i w:val="0"/>
        </w:rPr>
        <w:t>инимальное</w:t>
      </w:r>
      <w:r w:rsidR="003F762C" w:rsidRPr="009E10BB">
        <w:rPr>
          <w:rFonts w:ascii="Arial Black" w:hAnsi="Arial Black"/>
          <w:i w:val="0"/>
        </w:rPr>
        <w:t xml:space="preserve"> </w:t>
      </w:r>
      <w:r w:rsidR="003F762C" w:rsidRPr="009E10BB">
        <w:rPr>
          <w:rFonts w:ascii="Arial Black" w:hAnsi="Arial Black" w:cs="Calibri"/>
          <w:i w:val="0"/>
        </w:rPr>
        <w:t>ценовое</w:t>
      </w:r>
      <w:r w:rsidR="003F762C" w:rsidRPr="009E10BB">
        <w:rPr>
          <w:rFonts w:ascii="Arial Black" w:hAnsi="Arial Black"/>
          <w:i w:val="0"/>
        </w:rPr>
        <w:t xml:space="preserve"> </w:t>
      </w:r>
      <w:r w:rsidR="003F762C" w:rsidRPr="009E10BB">
        <w:rPr>
          <w:rFonts w:ascii="Arial Black" w:hAnsi="Arial Black" w:cs="Calibri"/>
          <w:i w:val="0"/>
        </w:rPr>
        <w:t>предложение</w:t>
      </w:r>
      <w:r w:rsidR="003F762C" w:rsidRPr="009E10BB">
        <w:rPr>
          <w:rFonts w:ascii="Arial Black" w:hAnsi="Arial Black"/>
          <w:i w:val="0"/>
        </w:rPr>
        <w:t>.</w:t>
      </w:r>
    </w:p>
    <w:p w:rsidR="007E15A7" w:rsidRPr="009E10BB" w:rsidRDefault="00677658" w:rsidP="00B46D58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Для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получения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="00830445" w:rsidRPr="009E10BB">
        <w:rPr>
          <w:rFonts w:ascii="Arial Black" w:hAnsi="Arial Black" w:cs="Calibri"/>
          <w:i w:val="0"/>
        </w:rPr>
        <w:t>процедуру</w:t>
      </w:r>
      <w:r w:rsidR="00830445"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бумажной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форме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необходимо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обратиться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заказчику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</w:t>
      </w:r>
      <w:r w:rsidRPr="009E10BB">
        <w:rPr>
          <w:rFonts w:ascii="Arial Black" w:hAnsi="Arial Black"/>
          <w:i w:val="0"/>
        </w:rPr>
        <w:t xml:space="preserve"> </w:t>
      </w:r>
      <w:r w:rsidR="001E1DBB" w:rsidRPr="009E10BB">
        <w:rPr>
          <w:rFonts w:ascii="Arial Black" w:hAnsi="Arial Black"/>
          <w:i w:val="0"/>
        </w:rPr>
        <w:t>11</w:t>
      </w:r>
      <w:r w:rsidR="00734F11" w:rsidRPr="009E10BB">
        <w:rPr>
          <w:rFonts w:ascii="Arial" w:hAnsi="Arial" w:cs="Arial"/>
          <w:i w:val="0"/>
          <w:lang w:val="hy-AM"/>
        </w:rPr>
        <w:t>։</w:t>
      </w:r>
      <w:r w:rsidR="001E1DBB" w:rsidRPr="009E10BB">
        <w:rPr>
          <w:rFonts w:ascii="Arial Black" w:hAnsi="Arial Black"/>
          <w:i w:val="0"/>
        </w:rPr>
        <w:t>15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часов</w:t>
      </w:r>
      <w:r w:rsidR="000B227E" w:rsidRPr="009E10BB">
        <w:rPr>
          <w:rFonts w:ascii="Arial Black" w:hAnsi="Arial Black"/>
          <w:i w:val="0"/>
        </w:rPr>
        <w:t xml:space="preserve"> </w:t>
      </w:r>
      <w:r w:rsidR="00316748">
        <w:rPr>
          <w:rFonts w:ascii="Arial Black" w:hAnsi="Arial Black"/>
          <w:i w:val="0"/>
          <w:lang w:val="en-US"/>
        </w:rPr>
        <w:t>8</w:t>
      </w:r>
      <w:r w:rsidRPr="009E10BB">
        <w:rPr>
          <w:rFonts w:ascii="Arial Black" w:hAnsi="Arial Black"/>
          <w:i w:val="0"/>
        </w:rPr>
        <w:t>-</w:t>
      </w:r>
      <w:r w:rsidRPr="009E10BB">
        <w:rPr>
          <w:rFonts w:ascii="Arial Black" w:hAnsi="Arial Black" w:cs="Calibri"/>
          <w:i w:val="0"/>
        </w:rPr>
        <w:t>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опубликования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настоящего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объявления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При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этом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для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получения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бумажной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форме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заказчику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должно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представлено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письменное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заявление</w:t>
      </w:r>
      <w:r w:rsidRPr="009E10BB">
        <w:rPr>
          <w:rFonts w:ascii="Arial Black" w:hAnsi="Arial Black"/>
          <w:i w:val="0"/>
        </w:rPr>
        <w:t xml:space="preserve">. </w:t>
      </w:r>
    </w:p>
    <w:p w:rsidR="0067579A" w:rsidRPr="009E10BB" w:rsidRDefault="00357D48" w:rsidP="00B46D58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  <w:spacing w:val="-6"/>
        </w:rPr>
      </w:pPr>
      <w:r w:rsidRPr="009E10BB">
        <w:rPr>
          <w:rFonts w:ascii="Arial Black" w:hAnsi="Arial Black" w:cs="Calibri"/>
          <w:i w:val="0"/>
          <w:spacing w:val="-6"/>
        </w:rPr>
        <w:t>При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наличии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требования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о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предоставлении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приглашения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в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электронной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форме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заказчик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обеспечивает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бесплатное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предоставление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приглашения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в</w:t>
      </w:r>
      <w:r w:rsidR="001E06D6" w:rsidRPr="009E10BB">
        <w:rPr>
          <w:rFonts w:ascii="Arial Black" w:hAnsi="Arial Black" w:cs="Arial"/>
          <w:i w:val="0"/>
          <w:spacing w:val="-6"/>
          <w:lang w:val="en-US"/>
        </w:rPr>
        <w:t> </w:t>
      </w:r>
      <w:r w:rsidRPr="009E10BB">
        <w:rPr>
          <w:rFonts w:ascii="Arial Black" w:hAnsi="Arial Black" w:cs="Calibri"/>
          <w:i w:val="0"/>
          <w:spacing w:val="-6"/>
        </w:rPr>
        <w:t>электронной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форме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в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течение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рабочего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дня</w:t>
      </w:r>
      <w:r w:rsidRPr="009E10BB">
        <w:rPr>
          <w:rFonts w:ascii="Arial Black" w:hAnsi="Arial Black"/>
          <w:i w:val="0"/>
          <w:spacing w:val="-6"/>
        </w:rPr>
        <w:t xml:space="preserve">, </w:t>
      </w:r>
      <w:r w:rsidRPr="009E10BB">
        <w:rPr>
          <w:rFonts w:ascii="Arial Black" w:hAnsi="Arial Black" w:cs="Calibri"/>
          <w:i w:val="0"/>
          <w:spacing w:val="-6"/>
        </w:rPr>
        <w:t>следующего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за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днем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получения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заявления</w:t>
      </w:r>
      <w:r w:rsidRPr="009E10BB">
        <w:rPr>
          <w:rFonts w:ascii="Arial Black" w:hAnsi="Arial Black"/>
          <w:i w:val="0"/>
          <w:spacing w:val="-6"/>
        </w:rPr>
        <w:t xml:space="preserve">. </w:t>
      </w:r>
    </w:p>
    <w:p w:rsidR="0067579A" w:rsidRPr="009E10BB" w:rsidRDefault="00363E98" w:rsidP="00B46D58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Неполучение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ограничивает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права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="001E06D6" w:rsidRPr="009E10BB">
        <w:rPr>
          <w:rFonts w:ascii="Arial Black" w:hAnsi="Arial Black" w:cs="Arial"/>
          <w:i w:val="0"/>
          <w:lang w:val="en-US"/>
        </w:rPr>
        <w:t> </w:t>
      </w:r>
      <w:r w:rsidR="001B32D9" w:rsidRPr="009E10BB">
        <w:rPr>
          <w:rFonts w:ascii="Arial Black" w:hAnsi="Arial Black" w:cs="Calibri"/>
          <w:i w:val="0"/>
        </w:rPr>
        <w:t>настоящей</w:t>
      </w:r>
      <w:r w:rsidR="001B32D9" w:rsidRPr="009E10BB">
        <w:rPr>
          <w:rFonts w:ascii="Arial Black" w:hAnsi="Arial Black"/>
          <w:i w:val="0"/>
        </w:rPr>
        <w:t xml:space="preserve"> </w:t>
      </w:r>
      <w:r w:rsidR="001B32D9" w:rsidRPr="009E10BB">
        <w:rPr>
          <w:rFonts w:ascii="Arial Black" w:hAnsi="Arial Black" w:cs="Calibri"/>
          <w:i w:val="0"/>
        </w:rPr>
        <w:t>процедуре</w:t>
      </w:r>
      <w:r w:rsidR="001B32D9" w:rsidRPr="009E10BB">
        <w:rPr>
          <w:rFonts w:ascii="Arial Black" w:hAnsi="Arial Black"/>
          <w:i w:val="0"/>
        </w:rPr>
        <w:t>.</w:t>
      </w:r>
    </w:p>
    <w:p w:rsidR="00D32BD7" w:rsidRPr="009E10BB" w:rsidRDefault="00D32BD7" w:rsidP="00CF0768">
      <w:pPr>
        <w:pStyle w:val="BodyTextIndent"/>
        <w:widowControl w:val="0"/>
        <w:spacing w:after="160"/>
        <w:ind w:firstLine="567"/>
        <w:rPr>
          <w:rFonts w:ascii="Arial Black" w:hAnsi="Arial Black" w:cs="Sylfaen"/>
          <w:b/>
          <w:i w:val="0"/>
        </w:rPr>
      </w:pP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 </w:t>
      </w:r>
      <w:r w:rsidRPr="009E10BB">
        <w:rPr>
          <w:rFonts w:ascii="Arial Black" w:hAnsi="Arial Black" w:cs="Calibri"/>
          <w:i w:val="0"/>
        </w:rPr>
        <w:t>ЗАПРОСА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КОТИРОВОК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необходимо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подавать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адресу</w:t>
      </w:r>
      <w:r w:rsidRPr="009E10BB">
        <w:rPr>
          <w:rFonts w:ascii="Arial Black" w:hAnsi="Arial Black"/>
          <w:i w:val="0"/>
          <w:spacing w:val="6"/>
        </w:rPr>
        <w:t xml:space="preserve"> </w:t>
      </w:r>
      <w:r w:rsidR="000D1EF3" w:rsidRPr="009E10BB">
        <w:rPr>
          <w:rFonts w:ascii="Arial Black" w:hAnsi="Arial Black" w:cs="Calibri"/>
          <w:b/>
          <w:i w:val="0"/>
        </w:rPr>
        <w:t>Армавирский район. Мецаморская община, гр. Административный центр Мецамор, дом 1, 2-й этаж, НПО "Благоустройство Мецамора" Сайт эксплуатации квартир</w:t>
      </w:r>
      <w:r w:rsidR="005A76F9" w:rsidRPr="009E10BB">
        <w:rPr>
          <w:rFonts w:ascii="Arial Black" w:hAnsi="Arial Black"/>
          <w:b/>
          <w:i w:val="0"/>
        </w:rPr>
        <w:t xml:space="preserve"> </w:t>
      </w:r>
      <w:r w:rsidR="00851EA9" w:rsidRPr="009E10BB">
        <w:rPr>
          <w:rFonts w:ascii="Arial Black" w:hAnsi="Arial Black" w:cs="Calibri"/>
          <w:i w:val="0"/>
        </w:rPr>
        <w:t>в</w:t>
      </w:r>
      <w:r w:rsidR="00851EA9" w:rsidRPr="009E10BB">
        <w:rPr>
          <w:rFonts w:ascii="Arial Black" w:hAnsi="Arial Black"/>
          <w:i w:val="0"/>
        </w:rPr>
        <w:t xml:space="preserve"> </w:t>
      </w:r>
      <w:r w:rsidR="00851EA9" w:rsidRPr="009E10BB">
        <w:rPr>
          <w:rFonts w:ascii="Arial Black" w:hAnsi="Arial Black" w:cs="Calibri"/>
          <w:i w:val="0"/>
        </w:rPr>
        <w:t>документарной</w:t>
      </w:r>
      <w:r w:rsidR="00851EA9" w:rsidRPr="009E10BB">
        <w:rPr>
          <w:rFonts w:ascii="Arial Black" w:hAnsi="Arial Black"/>
          <w:i w:val="0"/>
        </w:rPr>
        <w:t xml:space="preserve"> </w:t>
      </w:r>
      <w:r w:rsidR="00851EA9" w:rsidRPr="009E10BB">
        <w:rPr>
          <w:rFonts w:ascii="Arial Black" w:hAnsi="Arial Black" w:cs="Calibri"/>
          <w:i w:val="0"/>
        </w:rPr>
        <w:t>форме</w:t>
      </w:r>
      <w:r w:rsidR="00851EA9" w:rsidRPr="009E10BB">
        <w:rPr>
          <w:rFonts w:ascii="Arial Black" w:hAnsi="Arial Black"/>
          <w:i w:val="0"/>
        </w:rPr>
        <w:t xml:space="preserve">, </w:t>
      </w:r>
      <w:r w:rsidR="00851EA9" w:rsidRPr="009E10BB">
        <w:rPr>
          <w:rFonts w:ascii="Arial Black" w:hAnsi="Arial Black" w:cs="Calibri"/>
          <w:i w:val="0"/>
        </w:rPr>
        <w:t>до</w:t>
      </w:r>
      <w:r w:rsidR="00851EA9" w:rsidRPr="009E10BB">
        <w:rPr>
          <w:rFonts w:ascii="Arial Black" w:hAnsi="Arial Black"/>
          <w:i w:val="0"/>
        </w:rPr>
        <w:t xml:space="preserve"> </w:t>
      </w:r>
      <w:r w:rsidR="00214137" w:rsidRPr="009E10BB">
        <w:rPr>
          <w:rFonts w:ascii="Arial Black" w:hAnsi="Arial Black"/>
          <w:i w:val="0"/>
        </w:rPr>
        <w:t>11</w:t>
      </w:r>
      <w:r w:rsidRPr="009E10BB">
        <w:rPr>
          <w:rFonts w:ascii="Arial Black" w:hAnsi="Arial Black"/>
          <w:i w:val="0"/>
        </w:rPr>
        <w:t>:</w:t>
      </w:r>
      <w:r w:rsidR="00214137" w:rsidRPr="009E10BB">
        <w:rPr>
          <w:rFonts w:ascii="Arial Black" w:hAnsi="Arial Black"/>
          <w:i w:val="0"/>
        </w:rPr>
        <w:t>15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часов</w:t>
      </w:r>
      <w:r w:rsidRPr="009E10BB">
        <w:rPr>
          <w:rFonts w:ascii="Arial Black" w:hAnsi="Arial Black"/>
          <w:i w:val="0"/>
        </w:rPr>
        <w:t xml:space="preserve"> </w:t>
      </w:r>
      <w:r w:rsidR="00FB2162" w:rsidRPr="00FB2162">
        <w:rPr>
          <w:rFonts w:ascii="Arial Black" w:hAnsi="Arial Black"/>
          <w:i w:val="0"/>
        </w:rPr>
        <w:t>8</w:t>
      </w:r>
      <w:r w:rsidRPr="009E10BB">
        <w:rPr>
          <w:rFonts w:ascii="Arial Black" w:hAnsi="Arial Black"/>
          <w:i w:val="0"/>
        </w:rPr>
        <w:t>-</w:t>
      </w:r>
      <w:r w:rsidRPr="009E10BB">
        <w:rPr>
          <w:rFonts w:ascii="Arial Black" w:hAnsi="Arial Black" w:cs="Calibri"/>
          <w:i w:val="0"/>
        </w:rPr>
        <w:t>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опубликования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настоящего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объявления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Кроме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армянского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языка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могут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также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английском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русском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языке</w:t>
      </w:r>
      <w:r w:rsidRPr="009E10BB">
        <w:rPr>
          <w:rFonts w:ascii="Arial Black" w:hAnsi="Arial Black"/>
          <w:i w:val="0"/>
        </w:rPr>
        <w:t>.</w:t>
      </w:r>
      <w:r w:rsidRPr="009E10BB">
        <w:rPr>
          <w:rFonts w:ascii="Arial Black" w:hAnsi="Arial Black" w:cs="Calibri"/>
          <w:i w:val="0"/>
        </w:rPr>
        <w:t>Вскрытие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заявок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будет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проводиться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адресу</w:t>
      </w:r>
      <w:r w:rsidRPr="009E10BB">
        <w:rPr>
          <w:rFonts w:ascii="Arial Black" w:hAnsi="Arial Black"/>
          <w:i w:val="0"/>
        </w:rPr>
        <w:t xml:space="preserve"> </w:t>
      </w:r>
      <w:r w:rsidR="00F4535A" w:rsidRPr="009E10BB">
        <w:rPr>
          <w:rFonts w:ascii="Arial Black" w:hAnsi="Arial Black" w:cs="Calibri"/>
          <w:i w:val="0"/>
        </w:rPr>
        <w:t>адресу</w:t>
      </w:r>
      <w:r w:rsidR="00F4535A" w:rsidRPr="009E10BB">
        <w:rPr>
          <w:rFonts w:ascii="Arial Black" w:hAnsi="Arial Black"/>
          <w:i w:val="0"/>
          <w:spacing w:val="6"/>
        </w:rPr>
        <w:t xml:space="preserve"> </w:t>
      </w:r>
      <w:r w:rsidR="00E87EB9" w:rsidRPr="009E10BB">
        <w:rPr>
          <w:rFonts w:ascii="Arial Black" w:hAnsi="Arial Black" w:cs="Calibri"/>
          <w:b/>
          <w:i w:val="0"/>
        </w:rPr>
        <w:t xml:space="preserve">Армавирский район. Мецаморская община, гр. Административный центр Мецамор, дом 1, 2-й этаж, ОНО "Благоустройство Мецамора" </w:t>
      </w:r>
      <w:r w:rsidR="002C21F7" w:rsidRPr="002C21F7">
        <w:rPr>
          <w:rFonts w:ascii="Arial Black" w:hAnsi="Arial Black" w:cs="Calibri"/>
          <w:b/>
          <w:i w:val="0"/>
        </w:rPr>
        <w:t>ремонтно строительный отдел</w:t>
      </w:r>
      <w:bookmarkStart w:id="0" w:name="_GoBack"/>
      <w:bookmarkEnd w:id="0"/>
      <w:r w:rsidR="00E87EB9" w:rsidRPr="009E10BB">
        <w:rPr>
          <w:rFonts w:ascii="Arial Black" w:hAnsi="Arial Black" w:cs="Calibri"/>
          <w:b/>
          <w:i w:val="0"/>
        </w:rPr>
        <w:t>.</w:t>
      </w:r>
      <w:r w:rsidRPr="009E10BB">
        <w:rPr>
          <w:rFonts w:ascii="Arial Black" w:hAnsi="Arial Black"/>
          <w:b/>
          <w:i w:val="0"/>
          <w:lang w:val="hy-AM"/>
        </w:rPr>
        <w:t>1</w:t>
      </w:r>
      <w:r w:rsidR="00CF0768" w:rsidRPr="009E10BB">
        <w:rPr>
          <w:rFonts w:ascii="Arial Black" w:hAnsi="Arial Black"/>
          <w:b/>
          <w:i w:val="0"/>
        </w:rPr>
        <w:t>1</w:t>
      </w:r>
      <w:r w:rsidR="00CF0768" w:rsidRPr="009E10BB">
        <w:rPr>
          <w:rFonts w:ascii="Arial" w:hAnsi="Arial" w:cs="Arial"/>
          <w:b/>
          <w:i w:val="0"/>
        </w:rPr>
        <w:t>:15</w:t>
      </w:r>
      <w:r w:rsidRPr="009E10BB">
        <w:rPr>
          <w:rFonts w:ascii="Arial Black" w:hAnsi="Arial Black" w:cs="Calibri"/>
          <w:b/>
          <w:i w:val="0"/>
        </w:rPr>
        <w:t>часов</w:t>
      </w:r>
      <w:r w:rsidRPr="009E10BB">
        <w:rPr>
          <w:rFonts w:ascii="Arial Black" w:hAnsi="Arial Black"/>
          <w:b/>
          <w:i w:val="0"/>
        </w:rPr>
        <w:t xml:space="preserve">, </w:t>
      </w:r>
      <w:r w:rsidR="00FB2162" w:rsidRPr="00FB2162">
        <w:rPr>
          <w:rFonts w:ascii="Arial Black" w:hAnsi="Arial Black"/>
          <w:b/>
          <w:i w:val="0"/>
        </w:rPr>
        <w:t>11</w:t>
      </w:r>
      <w:r w:rsidRPr="009E10BB">
        <w:rPr>
          <w:rFonts w:ascii="Arial Black" w:hAnsi="Arial Black"/>
          <w:b/>
          <w:i w:val="0"/>
          <w:lang w:val="hy-AM"/>
        </w:rPr>
        <w:t>-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ого</w:t>
      </w:r>
      <w:r w:rsidRPr="009E10BB">
        <w:rPr>
          <w:rFonts w:ascii="Arial Black" w:hAnsi="Arial Black"/>
          <w:b/>
          <w:i w:val="0"/>
          <w:lang w:val="hy-AM"/>
        </w:rPr>
        <w:t>,</w:t>
      </w:r>
      <w:r w:rsidRPr="009E10BB">
        <w:rPr>
          <w:rFonts w:ascii="Arial Black" w:hAnsi="Arial Black"/>
          <w:b/>
          <w:i w:val="0"/>
        </w:rPr>
        <w:t xml:space="preserve"> </w:t>
      </w:r>
      <w:r w:rsidR="00CF0768" w:rsidRPr="009E10BB">
        <w:rPr>
          <w:rFonts w:ascii="Arial Black" w:hAnsi="Arial Black" w:cs="Calibri"/>
          <w:b/>
          <w:i w:val="0"/>
        </w:rPr>
        <w:t>апреля</w:t>
      </w:r>
      <w:r w:rsidRPr="009E10BB">
        <w:rPr>
          <w:rFonts w:ascii="Arial Black" w:hAnsi="Arial Black"/>
          <w:b/>
          <w:i w:val="0"/>
          <w:lang w:val="hy-AM"/>
        </w:rPr>
        <w:t xml:space="preserve"> 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/>
          <w:b/>
          <w:i w:val="0"/>
          <w:lang w:val="hy-AM"/>
        </w:rPr>
        <w:t>20</w:t>
      </w:r>
      <w:r w:rsidRPr="009E10BB">
        <w:rPr>
          <w:rFonts w:ascii="Arial Black" w:hAnsi="Arial Black"/>
          <w:b/>
          <w:i w:val="0"/>
        </w:rPr>
        <w:t>22</w:t>
      </w:r>
      <w:r w:rsidRPr="009E10BB">
        <w:rPr>
          <w:rFonts w:ascii="Arial Black" w:hAnsi="Arial Black"/>
          <w:b/>
          <w:i w:val="0"/>
          <w:lang w:val="hy-AM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год</w:t>
      </w:r>
      <w:r w:rsidRPr="009E10BB">
        <w:rPr>
          <w:rFonts w:ascii="Arial Black" w:hAnsi="Arial Black" w:cs="Calibri"/>
          <w:b/>
          <w:i w:val="0"/>
          <w:lang w:val="hy-AM"/>
        </w:rPr>
        <w:t>а</w:t>
      </w:r>
      <w:r w:rsidRPr="009E10BB">
        <w:rPr>
          <w:rFonts w:ascii="Arial Black" w:hAnsi="Arial Black"/>
          <w:b/>
          <w:i w:val="0"/>
        </w:rPr>
        <w:t xml:space="preserve">. </w:t>
      </w:r>
    </w:p>
    <w:p w:rsidR="00BE1C5E" w:rsidRPr="009E10BB" w:rsidRDefault="001305C6" w:rsidP="00B46D58">
      <w:pPr>
        <w:pStyle w:val="BodyTextIndent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lastRenderedPageBreak/>
        <w:t>Жалобы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относительно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настоящей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процедуры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должны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поданы</w:t>
      </w:r>
      <w:r w:rsidRPr="009E10BB">
        <w:rPr>
          <w:rFonts w:ascii="Arial Black" w:hAnsi="Arial Black"/>
          <w:i w:val="0"/>
        </w:rPr>
        <w:t xml:space="preserve"> </w:t>
      </w:r>
      <w:r w:rsidR="004B4B72" w:rsidRPr="009E10BB">
        <w:rPr>
          <w:rFonts w:ascii="Arial Black" w:hAnsi="Arial Black" w:cs="Calibri"/>
          <w:i w:val="0"/>
        </w:rPr>
        <w:t>л</w:t>
      </w:r>
      <w:r w:rsidR="00D746A9" w:rsidRPr="009E10BB">
        <w:rPr>
          <w:rFonts w:ascii="Arial Black" w:hAnsi="Arial Black" w:cs="Calibri"/>
          <w:i w:val="0"/>
        </w:rPr>
        <w:t>ицу</w:t>
      </w:r>
      <w:r w:rsidRPr="009E10BB">
        <w:rPr>
          <w:rFonts w:ascii="Arial Black" w:hAnsi="Arial Black"/>
          <w:i w:val="0"/>
        </w:rPr>
        <w:t xml:space="preserve">, </w:t>
      </w:r>
      <w:r w:rsidR="00D746A9" w:rsidRPr="009E10BB">
        <w:rPr>
          <w:rFonts w:ascii="Arial Black" w:hAnsi="Arial Black" w:cs="Calibri"/>
          <w:i w:val="0"/>
        </w:rPr>
        <w:t>рассматривающее</w:t>
      </w:r>
      <w:r w:rsidR="00D746A9" w:rsidRPr="009E10BB">
        <w:rPr>
          <w:rFonts w:ascii="Arial Black" w:hAnsi="Arial Black"/>
          <w:i w:val="0"/>
        </w:rPr>
        <w:t xml:space="preserve"> </w:t>
      </w:r>
      <w:r w:rsidR="00D746A9" w:rsidRPr="009E10BB">
        <w:rPr>
          <w:rFonts w:ascii="Arial Black" w:hAnsi="Arial Black" w:cs="Calibri"/>
          <w:i w:val="0"/>
        </w:rPr>
        <w:t>связанные</w:t>
      </w:r>
      <w:r w:rsidR="00D746A9" w:rsidRPr="009E10BB">
        <w:rPr>
          <w:rFonts w:ascii="Arial Black" w:hAnsi="Arial Black"/>
          <w:i w:val="0"/>
        </w:rPr>
        <w:t xml:space="preserve"> </w:t>
      </w:r>
      <w:r w:rsidR="00D746A9" w:rsidRPr="009E10BB">
        <w:rPr>
          <w:rFonts w:ascii="Arial Black" w:hAnsi="Arial Black" w:cs="Calibri"/>
          <w:i w:val="0"/>
        </w:rPr>
        <w:t>с</w:t>
      </w:r>
      <w:r w:rsidR="00D746A9" w:rsidRPr="009E10BB">
        <w:rPr>
          <w:rFonts w:ascii="Arial Black" w:hAnsi="Arial Black"/>
          <w:i w:val="0"/>
        </w:rPr>
        <w:t xml:space="preserve"> </w:t>
      </w:r>
      <w:r w:rsidR="00D746A9" w:rsidRPr="009E10BB">
        <w:rPr>
          <w:rFonts w:ascii="Arial Black" w:hAnsi="Arial Black" w:cs="Calibri"/>
          <w:i w:val="0"/>
        </w:rPr>
        <w:t>закупками</w:t>
      </w:r>
      <w:r w:rsidR="00D746A9" w:rsidRPr="009E10BB">
        <w:rPr>
          <w:rFonts w:ascii="Arial Black" w:hAnsi="Arial Black"/>
          <w:i w:val="0"/>
        </w:rPr>
        <w:t xml:space="preserve"> </w:t>
      </w:r>
      <w:r w:rsidR="00D746A9" w:rsidRPr="009E10BB">
        <w:rPr>
          <w:rFonts w:ascii="Arial Black" w:hAnsi="Arial Black" w:cs="Calibri"/>
          <w:i w:val="0"/>
        </w:rPr>
        <w:t>жалобы</w:t>
      </w:r>
      <w:r w:rsidR="00032D7E" w:rsidRPr="009E10BB">
        <w:rPr>
          <w:rFonts w:ascii="Arial Black" w:hAnsi="Arial Black"/>
          <w:i w:val="0"/>
        </w:rPr>
        <w:t>,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адресу</w:t>
      </w:r>
      <w:r w:rsidRPr="009E10BB">
        <w:rPr>
          <w:rFonts w:ascii="Arial Black" w:hAnsi="Arial Black"/>
          <w:i w:val="0"/>
        </w:rPr>
        <w:t xml:space="preserve">: </w:t>
      </w:r>
      <w:r w:rsidRPr="009E10BB">
        <w:rPr>
          <w:rFonts w:ascii="Arial Black" w:hAnsi="Arial Black" w:cs="Calibri"/>
          <w:i w:val="0"/>
        </w:rPr>
        <w:t>ул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Мелик</w:t>
      </w:r>
      <w:r w:rsidRPr="009E10BB">
        <w:rPr>
          <w:rFonts w:ascii="Arial Black" w:hAnsi="Arial Black"/>
          <w:i w:val="0"/>
        </w:rPr>
        <w:t>-</w:t>
      </w:r>
      <w:r w:rsidRPr="009E10BB">
        <w:rPr>
          <w:rFonts w:ascii="Arial Black" w:hAnsi="Arial Black" w:cs="Calibri"/>
          <w:i w:val="0"/>
        </w:rPr>
        <w:t>Адамяна</w:t>
      </w:r>
      <w:r w:rsidRPr="009E10BB">
        <w:rPr>
          <w:rFonts w:ascii="Arial Black" w:hAnsi="Arial Black"/>
          <w:i w:val="0"/>
        </w:rPr>
        <w:t xml:space="preserve"> 1, </w:t>
      </w:r>
      <w:r w:rsidRPr="009E10BB">
        <w:rPr>
          <w:rFonts w:ascii="Arial Black" w:hAnsi="Arial Black" w:cs="Calibri"/>
          <w:i w:val="0"/>
        </w:rPr>
        <w:t>Ереван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Обжалование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осуществляется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порядке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установленном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приглашением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настоящий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конкурс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Для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подачи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жалобы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требуется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плата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размере</w:t>
      </w:r>
      <w:r w:rsidRPr="009E10BB">
        <w:rPr>
          <w:rFonts w:ascii="Arial Black" w:hAnsi="Arial Black"/>
          <w:i w:val="0"/>
        </w:rPr>
        <w:t xml:space="preserve"> 30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>000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>(</w:t>
      </w:r>
      <w:r w:rsidRPr="009E10BB">
        <w:rPr>
          <w:rFonts w:ascii="Arial Black" w:hAnsi="Arial Black" w:cs="Calibri"/>
          <w:i w:val="0"/>
        </w:rPr>
        <w:t>тридцать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тысяч</w:t>
      </w:r>
      <w:r w:rsidRPr="009E10BB">
        <w:rPr>
          <w:rFonts w:ascii="Arial Black" w:hAnsi="Arial Black"/>
          <w:i w:val="0"/>
        </w:rPr>
        <w:t xml:space="preserve">) </w:t>
      </w:r>
      <w:r w:rsidRPr="009E10BB">
        <w:rPr>
          <w:rFonts w:ascii="Arial Black" w:hAnsi="Arial Black" w:cs="Calibri"/>
          <w:i w:val="0"/>
        </w:rPr>
        <w:t>драмов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должна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перечислена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="007A6841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казначейский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счет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Arial"/>
          <w:i w:val="0"/>
        </w:rPr>
        <w:t>№</w:t>
      </w:r>
      <w:r w:rsidRPr="009E10BB">
        <w:rPr>
          <w:rFonts w:ascii="Arial Black" w:hAnsi="Arial Black"/>
          <w:i w:val="0"/>
        </w:rPr>
        <w:t xml:space="preserve"> 900008000482, </w:t>
      </w:r>
      <w:r w:rsidRPr="009E10BB">
        <w:rPr>
          <w:rFonts w:ascii="Arial Black" w:hAnsi="Arial Black" w:cs="Calibri"/>
          <w:i w:val="0"/>
        </w:rPr>
        <w:t>открытый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имя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Министерст</w:t>
      </w:r>
      <w:r w:rsidR="001B32D9" w:rsidRPr="009E10BB">
        <w:rPr>
          <w:rFonts w:ascii="Arial Black" w:hAnsi="Arial Black" w:cs="Calibri"/>
          <w:i w:val="0"/>
        </w:rPr>
        <w:t>ва</w:t>
      </w:r>
      <w:r w:rsidR="001B32D9" w:rsidRPr="009E10BB">
        <w:rPr>
          <w:rFonts w:ascii="Arial Black" w:hAnsi="Arial Black"/>
          <w:i w:val="0"/>
        </w:rPr>
        <w:t xml:space="preserve"> </w:t>
      </w:r>
      <w:r w:rsidR="001B32D9" w:rsidRPr="009E10BB">
        <w:rPr>
          <w:rFonts w:ascii="Arial Black" w:hAnsi="Arial Black" w:cs="Calibri"/>
          <w:i w:val="0"/>
        </w:rPr>
        <w:t>финансов</w:t>
      </w:r>
      <w:r w:rsidR="001B32D9" w:rsidRPr="009E10BB">
        <w:rPr>
          <w:rFonts w:ascii="Arial Black" w:hAnsi="Arial Black"/>
          <w:i w:val="0"/>
        </w:rPr>
        <w:t xml:space="preserve"> </w:t>
      </w:r>
      <w:r w:rsidR="001B32D9" w:rsidRPr="009E10BB">
        <w:rPr>
          <w:rFonts w:ascii="Arial Black" w:hAnsi="Arial Black" w:cs="Calibri"/>
          <w:i w:val="0"/>
        </w:rPr>
        <w:t>Республики</w:t>
      </w:r>
      <w:r w:rsidR="001B32D9" w:rsidRPr="009E10BB">
        <w:rPr>
          <w:rFonts w:ascii="Arial Black" w:hAnsi="Arial Black"/>
          <w:i w:val="0"/>
        </w:rPr>
        <w:t xml:space="preserve"> </w:t>
      </w:r>
      <w:r w:rsidR="001B32D9" w:rsidRPr="009E10BB">
        <w:rPr>
          <w:rFonts w:ascii="Arial Black" w:hAnsi="Arial Black" w:cs="Calibri"/>
          <w:i w:val="0"/>
        </w:rPr>
        <w:t>Армения</w:t>
      </w:r>
      <w:r w:rsidR="001B32D9" w:rsidRPr="009E10BB">
        <w:rPr>
          <w:rFonts w:ascii="Arial Black" w:hAnsi="Arial Black"/>
          <w:i w:val="0"/>
        </w:rPr>
        <w:t>.</w:t>
      </w:r>
    </w:p>
    <w:p w:rsidR="00204807" w:rsidRPr="009E10BB" w:rsidRDefault="00754697" w:rsidP="00204807">
      <w:pPr>
        <w:pStyle w:val="BodyTextIndent"/>
        <w:widowControl w:val="0"/>
        <w:spacing w:after="160" w:line="240" w:lineRule="auto"/>
        <w:ind w:firstLine="0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Для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получения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дополнительной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информации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связанной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настоящим</w:t>
      </w:r>
      <w:r w:rsidR="00D5443D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объявлением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можете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обратиться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секретарю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Оценочной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комиссии</w:t>
      </w:r>
      <w:r w:rsidR="00204807" w:rsidRPr="009E10BB">
        <w:rPr>
          <w:rFonts w:ascii="Arial Black" w:hAnsi="Arial Black"/>
          <w:i w:val="0"/>
        </w:rPr>
        <w:t xml:space="preserve"> </w:t>
      </w:r>
    </w:p>
    <w:p w:rsidR="00204807" w:rsidRPr="009E10BB" w:rsidRDefault="00754697" w:rsidP="00204807">
      <w:pPr>
        <w:pStyle w:val="BodyTextIndent"/>
        <w:widowControl w:val="0"/>
        <w:spacing w:after="160" w:line="240" w:lineRule="auto"/>
        <w:ind w:firstLine="567"/>
        <w:rPr>
          <w:rFonts w:asciiTheme="minorHAnsi" w:hAnsiTheme="minorHAnsi"/>
          <w:i w:val="0"/>
          <w:u w:val="single"/>
          <w:lang w:val="hy-AM"/>
        </w:rPr>
      </w:pPr>
      <w:r w:rsidRPr="009E10BB">
        <w:rPr>
          <w:rFonts w:ascii="Arial Black" w:hAnsi="Arial Black" w:cs="Calibri"/>
          <w:i w:val="0"/>
        </w:rPr>
        <w:t>Телефон</w:t>
      </w:r>
      <w:r w:rsidR="009F037B" w:rsidRPr="009E10BB">
        <w:rPr>
          <w:rFonts w:ascii="Arial Black" w:hAnsi="Arial Black"/>
          <w:i w:val="0"/>
        </w:rPr>
        <w:t xml:space="preserve">: </w:t>
      </w:r>
      <w:r w:rsidRPr="009E10BB">
        <w:rPr>
          <w:rFonts w:ascii="Arial Black" w:hAnsi="Arial Black"/>
          <w:i w:val="0"/>
        </w:rPr>
        <w:t xml:space="preserve"> </w:t>
      </w:r>
      <w:r w:rsidR="00D32BD7" w:rsidRPr="009E10BB">
        <w:rPr>
          <w:rFonts w:ascii="Arial Black" w:hAnsi="Arial Black"/>
          <w:i w:val="0"/>
        </w:rPr>
        <w:t>+374</w:t>
      </w:r>
      <w:r w:rsidR="00493846" w:rsidRPr="009E10BB">
        <w:rPr>
          <w:rFonts w:asciiTheme="minorHAnsi" w:hAnsiTheme="minorHAnsi"/>
          <w:i w:val="0"/>
          <w:sz w:val="24"/>
          <w:lang w:val="hy-AM"/>
        </w:rPr>
        <w:t>94310744</w:t>
      </w:r>
    </w:p>
    <w:p w:rsidR="000D3127" w:rsidRPr="009E10BB" w:rsidRDefault="00754697" w:rsidP="00F4535A">
      <w:pPr>
        <w:pStyle w:val="BodyTextIndent"/>
        <w:spacing w:line="240" w:lineRule="auto"/>
        <w:ind w:firstLine="567"/>
        <w:rPr>
          <w:rFonts w:ascii="Arial Black" w:hAnsi="Arial Black"/>
          <w:i w:val="0"/>
          <w:u w:val="single"/>
          <w:lang w:val="af-ZA"/>
        </w:rPr>
      </w:pPr>
      <w:r w:rsidRPr="009E10BB">
        <w:rPr>
          <w:rFonts w:ascii="Arial Black" w:hAnsi="Arial Black" w:cs="Calibri"/>
          <w:i w:val="0"/>
        </w:rPr>
        <w:t>Электронная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почта</w:t>
      </w:r>
      <w:r w:rsidR="009F037B" w:rsidRPr="009E10BB">
        <w:rPr>
          <w:rFonts w:ascii="Arial Black" w:hAnsi="Arial Black"/>
          <w:i w:val="0"/>
        </w:rPr>
        <w:t>:</w:t>
      </w:r>
      <w:r w:rsidRPr="009E10BB">
        <w:rPr>
          <w:rFonts w:ascii="Arial Black" w:hAnsi="Arial Black"/>
          <w:i w:val="0"/>
        </w:rPr>
        <w:t xml:space="preserve"> </w:t>
      </w:r>
      <w:r w:rsidR="00493846" w:rsidRPr="009E10BB">
        <w:rPr>
          <w:rFonts w:ascii="Arial Black" w:hAnsi="Arial Black"/>
        </w:rPr>
        <w:t>barekargum.hoak@bk.ru</w:t>
      </w:r>
    </w:p>
    <w:p w:rsidR="00D32BD7" w:rsidRPr="009E10BB" w:rsidRDefault="00D32BD7" w:rsidP="00204807">
      <w:pPr>
        <w:pStyle w:val="BodyTextIndent"/>
        <w:spacing w:line="240" w:lineRule="auto"/>
        <w:ind w:firstLine="0"/>
        <w:rPr>
          <w:rFonts w:ascii="Arial Black" w:hAnsi="Arial Black" w:cs="Calibri"/>
        </w:rPr>
      </w:pPr>
    </w:p>
    <w:p w:rsidR="006A68CE" w:rsidRPr="009E10BB" w:rsidRDefault="006A68CE" w:rsidP="00204807">
      <w:pPr>
        <w:pStyle w:val="BodyTextIndent"/>
        <w:spacing w:line="240" w:lineRule="auto"/>
        <w:ind w:firstLine="0"/>
        <w:rPr>
          <w:rFonts w:ascii="Arial Black" w:hAnsi="Arial Black" w:cs="Calibri"/>
        </w:rPr>
      </w:pPr>
    </w:p>
    <w:p w:rsidR="00D32BD7" w:rsidRPr="009E10BB" w:rsidRDefault="009F037B" w:rsidP="00F4535A">
      <w:pPr>
        <w:pStyle w:val="BodyTextIndent"/>
        <w:spacing w:line="240" w:lineRule="auto"/>
        <w:ind w:firstLine="0"/>
        <w:rPr>
          <w:rFonts w:ascii="Arial Black" w:hAnsi="Arial Black"/>
          <w:b/>
          <w:i w:val="0"/>
          <w:sz w:val="22"/>
          <w:szCs w:val="22"/>
        </w:rPr>
      </w:pPr>
      <w:r w:rsidRPr="009E10BB">
        <w:rPr>
          <w:rFonts w:ascii="Arial Black" w:hAnsi="Arial Black"/>
          <w:i w:val="0"/>
        </w:rPr>
        <w:t xml:space="preserve"> </w:t>
      </w:r>
      <w:r w:rsidR="00D32BD7" w:rsidRPr="009E10BB">
        <w:rPr>
          <w:rFonts w:ascii="Arial Black" w:hAnsi="Arial Black" w:cs="Calibri"/>
          <w:i w:val="0"/>
          <w:sz w:val="24"/>
          <w:szCs w:val="24"/>
          <w:lang w:val="hy-AM"/>
        </w:rPr>
        <w:t xml:space="preserve">  </w:t>
      </w:r>
      <w:r w:rsidR="00D32BD7" w:rsidRPr="009E10BB">
        <w:rPr>
          <w:rFonts w:ascii="Arial Black" w:hAnsi="Arial Black" w:cs="Calibri"/>
          <w:i w:val="0"/>
          <w:sz w:val="24"/>
          <w:szCs w:val="24"/>
        </w:rPr>
        <w:t>Заказчик:</w:t>
      </w:r>
      <w:r w:rsidR="00C01DC3" w:rsidRPr="009E10BB">
        <w:t xml:space="preserve"> </w:t>
      </w:r>
      <w:r w:rsidR="00C01DC3" w:rsidRPr="009E10BB">
        <w:rPr>
          <w:rFonts w:ascii="Arial Black" w:hAnsi="Arial Black"/>
          <w:i w:val="0"/>
          <w:sz w:val="24"/>
          <w:szCs w:val="24"/>
        </w:rPr>
        <w:t>М</w:t>
      </w:r>
      <w:r w:rsidR="00D25DF2" w:rsidRPr="009E10BB">
        <w:rPr>
          <w:rFonts w:ascii="Arial Black" w:hAnsi="Arial Black"/>
          <w:i w:val="0"/>
          <w:sz w:val="24"/>
          <w:szCs w:val="24"/>
        </w:rPr>
        <w:t>е</w:t>
      </w:r>
      <w:r w:rsidR="00C01DC3" w:rsidRPr="009E10BB">
        <w:rPr>
          <w:rFonts w:ascii="Arial Black" w:hAnsi="Arial Black"/>
          <w:i w:val="0"/>
          <w:sz w:val="24"/>
          <w:szCs w:val="24"/>
        </w:rPr>
        <w:t>цаморская община« Благоустройство Мецамора » ОНО</w:t>
      </w:r>
    </w:p>
    <w:p w:rsidR="00096865" w:rsidRPr="009E10BB" w:rsidRDefault="00915A97" w:rsidP="000D3127">
      <w:pPr>
        <w:pStyle w:val="BodyTextIndent"/>
        <w:widowControl w:val="0"/>
        <w:spacing w:after="160" w:line="240" w:lineRule="auto"/>
        <w:ind w:firstLine="567"/>
        <w:jc w:val="right"/>
        <w:rPr>
          <w:rFonts w:ascii="Arial Black" w:hAnsi="Arial Black" w:cs="Sylfaen"/>
          <w:i w:val="0"/>
        </w:rPr>
      </w:pPr>
      <w:r w:rsidRPr="009E10BB">
        <w:rPr>
          <w:rFonts w:ascii="Arial Black" w:hAnsi="Arial Black" w:cs="Sylfaen"/>
          <w:b/>
        </w:rPr>
        <w:br w:type="page"/>
      </w:r>
      <w:r w:rsidR="00096865" w:rsidRPr="009E10BB">
        <w:rPr>
          <w:rFonts w:ascii="Arial Black" w:hAnsi="Arial Black" w:cs="Calibri"/>
        </w:rPr>
        <w:lastRenderedPageBreak/>
        <w:t>Утверждено</w:t>
      </w:r>
    </w:p>
    <w:p w:rsidR="00D733F3" w:rsidRPr="009E10BB" w:rsidRDefault="005D7731" w:rsidP="00D733F3">
      <w:pPr>
        <w:pStyle w:val="BodyText"/>
        <w:widowControl w:val="0"/>
        <w:spacing w:after="0"/>
        <w:ind w:firstLine="567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Решением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Оценочной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A30084" w:rsidRPr="009E10BB">
        <w:rPr>
          <w:rFonts w:ascii="Arial Black" w:hAnsi="Arial Black" w:cs="Calibri"/>
          <w:sz w:val="20"/>
          <w:szCs w:val="20"/>
        </w:rPr>
        <w:t>запроса</w:t>
      </w:r>
      <w:r w:rsidR="00A30084" w:rsidRPr="009E10BB">
        <w:rPr>
          <w:rFonts w:ascii="Arial Black" w:hAnsi="Arial Black"/>
          <w:sz w:val="20"/>
          <w:szCs w:val="20"/>
        </w:rPr>
        <w:t xml:space="preserve"> </w:t>
      </w:r>
      <w:r w:rsidR="00A30084" w:rsidRPr="009E10BB">
        <w:rPr>
          <w:rFonts w:ascii="Arial Black" w:hAnsi="Arial Black" w:cs="Calibri"/>
          <w:sz w:val="20"/>
          <w:szCs w:val="20"/>
        </w:rPr>
        <w:t>котировки</w:t>
      </w:r>
    </w:p>
    <w:p w:rsidR="00556AF1" w:rsidRPr="009E10BB" w:rsidRDefault="00096865" w:rsidP="00134491">
      <w:pPr>
        <w:pStyle w:val="BodyTextIndent"/>
        <w:widowControl w:val="0"/>
        <w:spacing w:after="160" w:line="240" w:lineRule="auto"/>
        <w:ind w:firstLine="0"/>
        <w:jc w:val="right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</w:rPr>
        <w:t>под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кодом</w:t>
      </w:r>
      <w:r w:rsidRPr="009E10BB">
        <w:rPr>
          <w:rFonts w:ascii="Arial Black" w:hAnsi="Arial Black"/>
        </w:rPr>
        <w:t xml:space="preserve"> </w:t>
      </w:r>
      <w:r w:rsidR="009F037B" w:rsidRPr="009E10BB">
        <w:rPr>
          <w:rFonts w:ascii="Arial Black" w:hAnsi="Arial Black"/>
        </w:rPr>
        <w:t xml:space="preserve"> </w:t>
      </w:r>
      <w:r w:rsidR="0022233D" w:rsidRPr="009E10BB">
        <w:rPr>
          <w:rFonts w:ascii="Arial" w:hAnsi="Arial" w:cs="Arial"/>
          <w:i w:val="0"/>
          <w:lang w:val="af-ZA"/>
        </w:rPr>
        <w:t>ԱՄ</w:t>
      </w:r>
      <w:r w:rsidR="0022233D" w:rsidRPr="009E10BB">
        <w:rPr>
          <w:rFonts w:ascii="Arial Black" w:hAnsi="Arial Black"/>
          <w:i w:val="0"/>
          <w:lang w:val="af-ZA"/>
        </w:rPr>
        <w:t xml:space="preserve"> </w:t>
      </w:r>
      <w:r w:rsidR="0022233D" w:rsidRPr="009E10BB">
        <w:rPr>
          <w:rFonts w:ascii="Arial" w:hAnsi="Arial" w:cs="Arial"/>
          <w:i w:val="0"/>
          <w:lang w:val="af-ZA"/>
        </w:rPr>
        <w:t>ՄԲ</w:t>
      </w:r>
      <w:r w:rsidR="0022233D" w:rsidRPr="009E10BB">
        <w:rPr>
          <w:rFonts w:ascii="Arial Black" w:hAnsi="Arial Black"/>
          <w:i w:val="0"/>
          <w:lang w:val="af-ZA"/>
        </w:rPr>
        <w:t xml:space="preserve"> </w:t>
      </w:r>
      <w:r w:rsidR="0022233D" w:rsidRPr="009E10BB">
        <w:rPr>
          <w:rFonts w:ascii="Arial" w:hAnsi="Arial" w:cs="Arial"/>
          <w:i w:val="0"/>
          <w:lang w:val="af-ZA"/>
        </w:rPr>
        <w:t>ԳՀԱՊՁԲ</w:t>
      </w:r>
      <w:r w:rsidR="0022233D" w:rsidRPr="009E10BB">
        <w:rPr>
          <w:rFonts w:ascii="Arial Black" w:hAnsi="Arial Black"/>
          <w:i w:val="0"/>
          <w:lang w:val="af-ZA"/>
        </w:rPr>
        <w:t xml:space="preserve">-22/1      </w:t>
      </w:r>
    </w:p>
    <w:p w:rsidR="00096865" w:rsidRPr="009E10BB" w:rsidRDefault="00A46F92" w:rsidP="00B46D58">
      <w:pPr>
        <w:pStyle w:val="BodyText"/>
        <w:widowControl w:val="0"/>
        <w:spacing w:after="160"/>
        <w:ind w:firstLine="567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4809CC" w:rsidRPr="009E10BB">
        <w:rPr>
          <w:rFonts w:ascii="Arial Black" w:hAnsi="Arial Black"/>
          <w:i/>
          <w:sz w:val="20"/>
          <w:szCs w:val="20"/>
          <w:lang w:val="hy-AM"/>
        </w:rPr>
        <w:t xml:space="preserve">1 </w:t>
      </w:r>
      <w:r w:rsidR="00096865" w:rsidRPr="009E10BB">
        <w:rPr>
          <w:rFonts w:ascii="Arial Black" w:hAnsi="Arial Black" w:cs="Calibri"/>
          <w:i/>
          <w:sz w:val="20"/>
          <w:szCs w:val="20"/>
        </w:rPr>
        <w:t>от</w:t>
      </w:r>
      <w:r w:rsidR="00096865" w:rsidRPr="009E10BB">
        <w:rPr>
          <w:rFonts w:ascii="Arial Black" w:hAnsi="Arial Black"/>
          <w:i/>
          <w:sz w:val="20"/>
          <w:szCs w:val="20"/>
        </w:rPr>
        <w:t xml:space="preserve"> </w:t>
      </w:r>
      <w:r w:rsidR="009F037B" w:rsidRPr="009E10BB">
        <w:rPr>
          <w:rFonts w:ascii="Arial Black" w:hAnsi="Arial Black"/>
          <w:i/>
          <w:sz w:val="20"/>
          <w:szCs w:val="20"/>
        </w:rPr>
        <w:t xml:space="preserve"> </w:t>
      </w:r>
      <w:r w:rsidR="00D344BA" w:rsidRPr="009E10BB">
        <w:rPr>
          <w:rFonts w:ascii="Arial Black" w:hAnsi="Arial Black"/>
          <w:i/>
          <w:sz w:val="20"/>
          <w:szCs w:val="20"/>
        </w:rPr>
        <w:t>__</w:t>
      </w:r>
      <w:r w:rsidR="00102B45" w:rsidRPr="009E10BB">
        <w:rPr>
          <w:rFonts w:ascii="Arial Black" w:hAnsi="Arial Black"/>
          <w:i/>
          <w:sz w:val="20"/>
          <w:szCs w:val="20"/>
        </w:rPr>
        <w:t>30</w:t>
      </w:r>
      <w:r w:rsidR="00D344BA" w:rsidRPr="009E10BB">
        <w:rPr>
          <w:rFonts w:ascii="Arial Black" w:hAnsi="Arial Black"/>
          <w:i/>
          <w:sz w:val="20"/>
          <w:szCs w:val="20"/>
        </w:rPr>
        <w:t>__</w:t>
      </w:r>
      <w:r w:rsidR="004809CC" w:rsidRPr="009E10BB">
        <w:rPr>
          <w:rFonts w:ascii="Cambria Math" w:eastAsia="MS Mincho" w:hAnsi="Cambria Math" w:cs="Cambria Math"/>
          <w:i/>
          <w:sz w:val="20"/>
          <w:szCs w:val="20"/>
          <w:lang w:val="hy-AM"/>
        </w:rPr>
        <w:t>․</w:t>
      </w:r>
      <w:r w:rsidR="00D344BA" w:rsidRPr="009E10BB">
        <w:rPr>
          <w:rFonts w:ascii="Arial Black" w:eastAsia="MS Gothic" w:hAnsi="Arial Black" w:cs="Calibri"/>
          <w:i/>
          <w:sz w:val="20"/>
          <w:szCs w:val="20"/>
        </w:rPr>
        <w:t>марта</w:t>
      </w:r>
      <w:r w:rsidR="00D344BA" w:rsidRPr="009E10BB">
        <w:rPr>
          <w:rFonts w:ascii="Arial Black" w:eastAsia="MS Gothic" w:hAnsi="Arial Black" w:cs="MS Gothic"/>
          <w:i/>
          <w:sz w:val="20"/>
          <w:szCs w:val="20"/>
        </w:rPr>
        <w:t xml:space="preserve"> </w:t>
      </w:r>
      <w:r w:rsidR="00FE53B3" w:rsidRPr="009E10BB">
        <w:rPr>
          <w:rFonts w:ascii="Arial Black" w:eastAsia="MS Gothic" w:hAnsi="Arial Black" w:cs="MS Gothic"/>
          <w:i/>
          <w:sz w:val="20"/>
          <w:szCs w:val="20"/>
        </w:rPr>
        <w:t>.</w:t>
      </w:r>
      <w:r w:rsidR="005D1263" w:rsidRPr="009E10BB">
        <w:rPr>
          <w:rFonts w:ascii="Arial Black" w:eastAsia="MS Gothic" w:hAnsi="Arial Black" w:cs="MS Gothic"/>
          <w:i/>
          <w:sz w:val="20"/>
          <w:szCs w:val="20"/>
        </w:rPr>
        <w:t>20</w:t>
      </w:r>
      <w:r w:rsidR="00096865" w:rsidRPr="009E10BB">
        <w:rPr>
          <w:rFonts w:ascii="Arial Black" w:hAnsi="Arial Black"/>
          <w:i/>
          <w:sz w:val="20"/>
          <w:szCs w:val="20"/>
        </w:rPr>
        <w:t>2</w:t>
      </w:r>
      <w:r w:rsidR="00B8167D" w:rsidRPr="009E10BB">
        <w:rPr>
          <w:rFonts w:ascii="Arial Black" w:hAnsi="Arial Black"/>
          <w:i/>
          <w:sz w:val="20"/>
          <w:szCs w:val="20"/>
        </w:rPr>
        <w:t>2</w:t>
      </w:r>
      <w:r w:rsidR="00096865" w:rsidRPr="009E10BB">
        <w:rPr>
          <w:rFonts w:ascii="Arial Black" w:hAnsi="Arial Black" w:cs="Calibri"/>
          <w:i/>
          <w:sz w:val="20"/>
          <w:szCs w:val="20"/>
        </w:rPr>
        <w:t>г</w:t>
      </w:r>
      <w:r w:rsidR="00096865" w:rsidRPr="009E10BB">
        <w:rPr>
          <w:rFonts w:ascii="Arial Black" w:hAnsi="Arial Black"/>
          <w:i/>
          <w:sz w:val="20"/>
          <w:szCs w:val="20"/>
        </w:rPr>
        <w:t>.</w:t>
      </w:r>
    </w:p>
    <w:p w:rsidR="00096865" w:rsidRPr="009E10BB" w:rsidRDefault="00096865" w:rsidP="00B46D58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096865" w:rsidP="00B46D58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763E5" w:rsidRPr="009E10BB" w:rsidRDefault="000763E5" w:rsidP="00B46D58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6A68CE" w:rsidRPr="009E10BB" w:rsidRDefault="00B11181" w:rsidP="00D344BA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color w:val="0D0D0D" w:themeColor="text1" w:themeTint="F2"/>
        </w:rPr>
        <w:t>М</w:t>
      </w:r>
      <w:r w:rsidR="000101B4" w:rsidRPr="009E10BB">
        <w:rPr>
          <w:rFonts w:ascii="Arial Black" w:hAnsi="Arial Black" w:cs="Calibri"/>
          <w:b/>
          <w:i/>
          <w:color w:val="0D0D0D" w:themeColor="text1" w:themeTint="F2"/>
        </w:rPr>
        <w:t>е</w:t>
      </w:r>
      <w:r w:rsidRPr="009E10BB">
        <w:rPr>
          <w:rFonts w:ascii="Arial Black" w:hAnsi="Arial Black" w:cs="Calibri"/>
          <w:b/>
          <w:i/>
          <w:color w:val="0D0D0D" w:themeColor="text1" w:themeTint="F2"/>
        </w:rPr>
        <w:t>цаморская община« Благоустройство Мецамора</w:t>
      </w:r>
      <w:r w:rsidRPr="009E10BB">
        <w:rPr>
          <w:rFonts w:ascii="Arial Black" w:hAnsi="Arial Black"/>
          <w:b/>
          <w:i/>
          <w:color w:val="0D0D0D" w:themeColor="text1" w:themeTint="F2"/>
          <w:lang w:val="pt-PT"/>
        </w:rPr>
        <w:t xml:space="preserve"> </w:t>
      </w:r>
      <w:r w:rsidR="00D344BA" w:rsidRPr="009E10BB">
        <w:rPr>
          <w:rFonts w:ascii="Arial Black" w:hAnsi="Arial Black"/>
          <w:b/>
          <w:i/>
          <w:color w:val="0D0D0D" w:themeColor="text1" w:themeTint="F2"/>
          <w:lang w:val="pt-PT"/>
        </w:rPr>
        <w:t xml:space="preserve">» </w:t>
      </w:r>
      <w:r w:rsidR="00D344BA" w:rsidRPr="009E10BB">
        <w:rPr>
          <w:rFonts w:ascii="Arial Black" w:hAnsi="Arial Black" w:cs="Calibri"/>
          <w:b/>
          <w:i/>
          <w:color w:val="0D0D0D" w:themeColor="text1" w:themeTint="F2"/>
        </w:rPr>
        <w:t>ОНО</w:t>
      </w:r>
    </w:p>
    <w:p w:rsidR="006A68CE" w:rsidRPr="009E10BB" w:rsidRDefault="006A68CE" w:rsidP="006A68CE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</w:rPr>
      </w:pPr>
    </w:p>
    <w:p w:rsidR="006A68CE" w:rsidRPr="009E10BB" w:rsidRDefault="006A68CE" w:rsidP="006A68CE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ПРИГЛАШЕНИЕ</w:t>
      </w:r>
    </w:p>
    <w:p w:rsidR="006A68CE" w:rsidRPr="009E10BB" w:rsidRDefault="006A68CE" w:rsidP="006A68CE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</w:p>
    <w:p w:rsidR="006A68CE" w:rsidRPr="009E10BB" w:rsidRDefault="006A68CE" w:rsidP="006A68CE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</w:p>
    <w:p w:rsidR="00DB22E6" w:rsidRPr="009E10BB" w:rsidRDefault="006A68CE" w:rsidP="00DB22E6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 w:cs="Calibri"/>
          <w:b/>
          <w:i/>
          <w:color w:val="0D0D0D" w:themeColor="text1" w:themeTint="F2"/>
        </w:rPr>
      </w:pP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ЗАПРОС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КОТИРОВОК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ОБЪЯВЛЕННЫЙ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ЦЕЛЬЮ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ПРИОБРЕТЕНИЯ</w:t>
      </w:r>
      <w:r w:rsidR="00851EA9" w:rsidRPr="009E10BB">
        <w:rPr>
          <w:rFonts w:ascii="Arial Black" w:hAnsi="Arial Black"/>
        </w:rPr>
        <w:t xml:space="preserve">     </w:t>
      </w:r>
      <w:r w:rsidRPr="009E10BB">
        <w:rPr>
          <w:rFonts w:ascii="Arial Black" w:hAnsi="Arial Black"/>
        </w:rPr>
        <w:t xml:space="preserve"> “</w:t>
      </w:r>
      <w:r w:rsidR="00F56129" w:rsidRPr="009E10BB">
        <w:rPr>
          <w:rFonts w:ascii="Arial Black" w:hAnsi="Arial Black" w:cs="Calibri"/>
          <w:u w:val="single"/>
        </w:rPr>
        <w:t>Сжатый природный газ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ДЛЯ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НУЖД</w:t>
      </w:r>
      <w:r w:rsidRPr="009E10BB">
        <w:rPr>
          <w:rFonts w:ascii="Arial Black" w:hAnsi="Arial Black"/>
        </w:rPr>
        <w:t xml:space="preserve"> </w:t>
      </w:r>
    </w:p>
    <w:p w:rsidR="006A68CE" w:rsidRPr="009E10BB" w:rsidRDefault="00DB22E6" w:rsidP="00DB22E6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color w:val="0D0D0D" w:themeColor="text1" w:themeTint="F2"/>
        </w:rPr>
        <w:t>М</w:t>
      </w:r>
      <w:r w:rsidR="00F56129" w:rsidRPr="009E10BB">
        <w:rPr>
          <w:rFonts w:ascii="Arial Black" w:hAnsi="Arial Black" w:cs="Calibri"/>
          <w:b/>
          <w:i/>
          <w:color w:val="0D0D0D" w:themeColor="text1" w:themeTint="F2"/>
        </w:rPr>
        <w:t>е</w:t>
      </w:r>
      <w:r w:rsidRPr="009E10BB">
        <w:rPr>
          <w:rFonts w:ascii="Arial Black" w:hAnsi="Arial Black" w:cs="Calibri"/>
          <w:b/>
          <w:i/>
          <w:color w:val="0D0D0D" w:themeColor="text1" w:themeTint="F2"/>
        </w:rPr>
        <w:t xml:space="preserve">цаморская община« Благоустройство Мецамора </w:t>
      </w:r>
      <w:r w:rsidR="00D344BA" w:rsidRPr="009E10BB">
        <w:rPr>
          <w:rFonts w:ascii="Arial Black" w:hAnsi="Arial Black"/>
          <w:b/>
          <w:i/>
          <w:color w:val="0D0D0D" w:themeColor="text1" w:themeTint="F2"/>
          <w:lang w:val="pt-PT"/>
        </w:rPr>
        <w:t xml:space="preserve">» </w:t>
      </w:r>
      <w:r w:rsidR="00D344BA" w:rsidRPr="009E10BB">
        <w:rPr>
          <w:rFonts w:ascii="Arial Black" w:hAnsi="Arial Black" w:cs="Calibri"/>
          <w:b/>
          <w:i/>
          <w:color w:val="0D0D0D" w:themeColor="text1" w:themeTint="F2"/>
        </w:rPr>
        <w:t>ОНО</w:t>
      </w:r>
    </w:p>
    <w:p w:rsidR="006A68CE" w:rsidRPr="009E10BB" w:rsidRDefault="006A68CE" w:rsidP="006A68CE">
      <w:pPr>
        <w:pStyle w:val="BodyText"/>
        <w:widowControl w:val="0"/>
        <w:spacing w:after="160"/>
        <w:ind w:right="-7"/>
        <w:jc w:val="center"/>
        <w:rPr>
          <w:rFonts w:ascii="Arial Black" w:hAnsi="Arial Black"/>
        </w:rPr>
      </w:pPr>
    </w:p>
    <w:p w:rsidR="006A68CE" w:rsidRPr="009E10BB" w:rsidRDefault="006A68CE" w:rsidP="006A68CE">
      <w:pPr>
        <w:pStyle w:val="BodyText"/>
        <w:widowControl w:val="0"/>
        <w:spacing w:after="160"/>
        <w:ind w:right="-7"/>
        <w:jc w:val="center"/>
        <w:rPr>
          <w:rFonts w:ascii="Arial Black" w:hAnsi="Arial Black"/>
        </w:rPr>
      </w:pPr>
    </w:p>
    <w:p w:rsidR="00CE0D95" w:rsidRPr="009E10BB" w:rsidRDefault="00CE0D95" w:rsidP="006A68CE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763E5" w:rsidRPr="009E10BB" w:rsidRDefault="000763E5" w:rsidP="00B46D58">
      <w:pPr>
        <w:rPr>
          <w:rFonts w:ascii="Arial Black" w:hAnsi="Arial Black"/>
          <w:sz w:val="20"/>
          <w:szCs w:val="20"/>
          <w:lang w:val="hy-AM"/>
        </w:rPr>
      </w:pPr>
    </w:p>
    <w:p w:rsidR="001A43A4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Уважаемый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участник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прежде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чем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составить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подать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заявку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просим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Вас</w:t>
      </w:r>
      <w:r w:rsidR="001D209D" w:rsidRPr="009E10BB">
        <w:rPr>
          <w:rFonts w:ascii="Arial Black" w:hAnsi="Arial Black" w:cs="Arial"/>
          <w:i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i/>
          <w:sz w:val="20"/>
          <w:szCs w:val="20"/>
        </w:rPr>
        <w:t>подробно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изучить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настоящее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поскольку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соответствующие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Приглашению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заявки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подлежат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отклонению</w:t>
      </w:r>
      <w:r w:rsidRPr="009E10BB">
        <w:rPr>
          <w:rFonts w:ascii="Arial Black" w:hAnsi="Arial Black"/>
          <w:i/>
          <w:sz w:val="20"/>
          <w:szCs w:val="20"/>
        </w:rPr>
        <w:t xml:space="preserve">. </w:t>
      </w:r>
    </w:p>
    <w:p w:rsidR="00984BDB" w:rsidRPr="009E10BB" w:rsidRDefault="00984BDB" w:rsidP="00B46D58">
      <w:pPr>
        <w:widowControl w:val="0"/>
        <w:spacing w:after="160"/>
        <w:ind w:firstLine="567"/>
        <w:jc w:val="both"/>
        <w:rPr>
          <w:rFonts w:ascii="Arial Black" w:hAnsi="Arial Black"/>
          <w:i/>
          <w:sz w:val="20"/>
          <w:szCs w:val="20"/>
        </w:rPr>
      </w:pPr>
    </w:p>
    <w:p w:rsidR="00160AE4" w:rsidRPr="009E10BB" w:rsidRDefault="00994A77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923C75" w:rsidRPr="009E10BB" w:rsidRDefault="00923C75" w:rsidP="00923C75">
      <w:pPr>
        <w:widowControl w:val="0"/>
        <w:spacing w:after="160"/>
        <w:jc w:val="center"/>
        <w:rPr>
          <w:rFonts w:ascii="Arial Black" w:hAnsi="Arial Black"/>
          <w:b/>
        </w:rPr>
      </w:pPr>
      <w:r w:rsidRPr="009E10BB">
        <w:rPr>
          <w:rFonts w:ascii="Arial Black" w:hAnsi="Arial Black" w:cs="Calibri"/>
          <w:b/>
        </w:rPr>
        <w:lastRenderedPageBreak/>
        <w:t>СОДЕРЖАНИЕ</w:t>
      </w:r>
    </w:p>
    <w:p w:rsidR="00923C75" w:rsidRPr="009E10BB" w:rsidRDefault="00923C75" w:rsidP="00923C75">
      <w:pPr>
        <w:widowControl w:val="0"/>
        <w:spacing w:after="160"/>
        <w:ind w:firstLine="567"/>
        <w:jc w:val="center"/>
        <w:rPr>
          <w:rFonts w:ascii="Arial Black" w:hAnsi="Arial Black"/>
          <w:i/>
        </w:rPr>
      </w:pPr>
    </w:p>
    <w:p w:rsidR="00DB22E6" w:rsidRPr="009E10BB" w:rsidRDefault="00923C75" w:rsidP="00DB22E6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 w:cs="Calibri"/>
          <w:b/>
          <w:i/>
          <w:sz w:val="22"/>
          <w:szCs w:val="22"/>
        </w:rPr>
      </w:pPr>
      <w:r w:rsidRPr="009E10BB">
        <w:rPr>
          <w:rFonts w:ascii="Arial Black" w:hAnsi="Arial Black"/>
        </w:rPr>
        <w:t xml:space="preserve">“ </w:t>
      </w:r>
      <w:r w:rsidR="00EF539C" w:rsidRPr="009E10BB">
        <w:rPr>
          <w:rFonts w:ascii="Arial Black" w:hAnsi="Arial Black" w:cs="Calibri"/>
          <w:b/>
        </w:rPr>
        <w:t xml:space="preserve">Сжатый природный газ 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ДЛЯ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НУЖД</w:t>
      </w:r>
      <w:r w:rsidRPr="009E10BB">
        <w:rPr>
          <w:rFonts w:ascii="Arial Black" w:hAnsi="Arial Black"/>
        </w:rPr>
        <w:t xml:space="preserve"> </w:t>
      </w:r>
      <w:r w:rsidR="00D344BA" w:rsidRPr="009E10BB">
        <w:rPr>
          <w:rFonts w:ascii="Arial Black" w:hAnsi="Arial Black"/>
          <w:b/>
          <w:i/>
          <w:sz w:val="22"/>
          <w:szCs w:val="22"/>
        </w:rPr>
        <w:t>“</w:t>
      </w:r>
      <w:r w:rsidR="00DB22E6" w:rsidRPr="009E10BB">
        <w:t xml:space="preserve"> </w:t>
      </w:r>
    </w:p>
    <w:p w:rsidR="00923C75" w:rsidRPr="009E10BB" w:rsidRDefault="00DB22E6" w:rsidP="00DB22E6">
      <w:pPr>
        <w:pStyle w:val="BodyText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sz w:val="22"/>
          <w:szCs w:val="22"/>
        </w:rPr>
        <w:t>М</w:t>
      </w:r>
      <w:r w:rsidR="00EF539C" w:rsidRPr="009E10BB">
        <w:rPr>
          <w:rFonts w:ascii="Arial Black" w:hAnsi="Arial Black" w:cs="Calibri"/>
          <w:b/>
          <w:i/>
          <w:sz w:val="22"/>
          <w:szCs w:val="22"/>
        </w:rPr>
        <w:t>е</w:t>
      </w:r>
      <w:r w:rsidRPr="009E10BB">
        <w:rPr>
          <w:rFonts w:ascii="Arial Black" w:hAnsi="Arial Black" w:cs="Calibri"/>
          <w:b/>
          <w:i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/>
          <w:b/>
          <w:i/>
          <w:sz w:val="22"/>
          <w:szCs w:val="22"/>
        </w:rPr>
        <w:t xml:space="preserve"> </w:t>
      </w:r>
      <w:r w:rsidR="00D344BA" w:rsidRPr="009E10BB">
        <w:rPr>
          <w:rFonts w:ascii="Arial Black" w:hAnsi="Arial Black" w:cs="Calibri"/>
          <w:b/>
          <w:i/>
          <w:sz w:val="22"/>
          <w:szCs w:val="22"/>
        </w:rPr>
        <w:t>ОНО</w:t>
      </w:r>
    </w:p>
    <w:p w:rsidR="00923C75" w:rsidRPr="009E10BB" w:rsidRDefault="00923C75" w:rsidP="00923C75">
      <w:pPr>
        <w:widowControl w:val="0"/>
        <w:rPr>
          <w:rFonts w:ascii="Arial Black" w:hAnsi="Arial Black"/>
        </w:rPr>
      </w:pPr>
    </w:p>
    <w:p w:rsidR="00923C75" w:rsidRPr="009E10BB" w:rsidRDefault="00923C75" w:rsidP="00923C75">
      <w:pPr>
        <w:widowControl w:val="0"/>
        <w:spacing w:after="160"/>
        <w:jc w:val="center"/>
        <w:rPr>
          <w:rFonts w:ascii="Arial Black" w:hAnsi="Arial Black"/>
          <w:i/>
        </w:rPr>
      </w:pPr>
      <w:r w:rsidRPr="009E10BB">
        <w:rPr>
          <w:rFonts w:ascii="Arial Black" w:hAnsi="Arial Black" w:cs="Calibri"/>
          <w:b/>
        </w:rPr>
        <w:t>ПРИГЛАШЕНИЯ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НА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ЗАПРОСА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КОТИРОВОК</w:t>
      </w:r>
      <w:r w:rsidRPr="009E10BB">
        <w:rPr>
          <w:rFonts w:ascii="Arial Black" w:hAnsi="Arial Black"/>
          <w:b/>
        </w:rPr>
        <w:t xml:space="preserve">, </w:t>
      </w:r>
      <w:r w:rsidRPr="009E10BB">
        <w:rPr>
          <w:rFonts w:ascii="Arial Black" w:hAnsi="Arial Black"/>
          <w:b/>
        </w:rPr>
        <w:br/>
      </w:r>
      <w:r w:rsidRPr="009E10BB">
        <w:rPr>
          <w:rFonts w:ascii="Arial Black" w:hAnsi="Arial Black" w:cs="Calibri"/>
          <w:b/>
        </w:rPr>
        <w:t>ОБЪЯВЛЕННЫЙ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С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ЦЕЛЬЮ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ПРИОБРЕТЕНИЯ</w:t>
      </w:r>
    </w:p>
    <w:p w:rsidR="00C67E80" w:rsidRPr="009E10BB" w:rsidRDefault="00C67E80" w:rsidP="00B46D58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ЧАСТЬ</w:t>
      </w:r>
      <w:r w:rsidRPr="009E10BB">
        <w:rPr>
          <w:rFonts w:ascii="Arial Black" w:hAnsi="Arial Black"/>
          <w:b/>
          <w:sz w:val="20"/>
          <w:szCs w:val="20"/>
        </w:rPr>
        <w:t xml:space="preserve"> I.</w:t>
      </w:r>
    </w:p>
    <w:p w:rsidR="002E069D" w:rsidRPr="009E10BB" w:rsidRDefault="002E069D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</w:t>
      </w:r>
      <w:r w:rsidR="005C1BF7" w:rsidRPr="009E10BB">
        <w:rPr>
          <w:rFonts w:ascii="Arial Black" w:hAnsi="Arial Black"/>
          <w:sz w:val="20"/>
          <w:szCs w:val="20"/>
        </w:rPr>
        <w:tab/>
      </w:r>
      <w:r w:rsidR="00543BAE" w:rsidRPr="009E10BB">
        <w:rPr>
          <w:rFonts w:ascii="Arial Black" w:hAnsi="Arial Black" w:cs="Calibri"/>
          <w:sz w:val="20"/>
          <w:szCs w:val="20"/>
        </w:rPr>
        <w:t>Характеристика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предмета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закупки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и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порядок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их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оценки</w:t>
      </w:r>
      <w:r w:rsidR="003D0E3C" w:rsidRPr="009E10BB">
        <w:rPr>
          <w:rFonts w:ascii="Arial Black" w:hAnsi="Arial Black"/>
          <w:sz w:val="20"/>
          <w:szCs w:val="20"/>
        </w:rPr>
        <w:t xml:space="preserve">, </w:t>
      </w:r>
      <w:r w:rsidR="003D0E3C" w:rsidRPr="009E10BB">
        <w:rPr>
          <w:rFonts w:ascii="Arial Black" w:hAnsi="Arial Black" w:cs="Calibri"/>
          <w:sz w:val="20"/>
          <w:szCs w:val="20"/>
        </w:rPr>
        <w:t>в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случае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признания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отобранным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участником</w:t>
      </w:r>
      <w:r w:rsidR="003D0E3C" w:rsidRPr="009E10BB">
        <w:rPr>
          <w:rFonts w:ascii="Arial Black" w:hAnsi="Arial Black"/>
          <w:sz w:val="20"/>
          <w:szCs w:val="20"/>
        </w:rPr>
        <w:t>-</w:t>
      </w:r>
      <w:r w:rsidR="003D0E3C" w:rsidRPr="009E10BB">
        <w:rPr>
          <w:rFonts w:ascii="Arial Black" w:hAnsi="Arial Black" w:cs="Calibri"/>
          <w:sz w:val="20"/>
          <w:szCs w:val="20"/>
        </w:rPr>
        <w:t>условия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представления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обеспечения</w:t>
      </w:r>
      <w:r w:rsidR="003D0E3C" w:rsidRPr="009E10BB">
        <w:rPr>
          <w:rFonts w:ascii="Arial Black" w:hAnsi="Arial Black"/>
          <w:sz w:val="20"/>
          <w:szCs w:val="20"/>
        </w:rPr>
        <w:t xml:space="preserve"> </w:t>
      </w:r>
      <w:r w:rsidR="003D0E3C" w:rsidRPr="009E10BB">
        <w:rPr>
          <w:rFonts w:ascii="Arial Black" w:hAnsi="Arial Black" w:cs="Calibri"/>
          <w:sz w:val="20"/>
          <w:szCs w:val="20"/>
        </w:rPr>
        <w:t>квалификации</w:t>
      </w:r>
      <w:r w:rsidR="003D0E3C"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Разъяснение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</w:t>
      </w:r>
      <w:r w:rsidR="00543BAE" w:rsidRPr="009E10BB">
        <w:rPr>
          <w:rFonts w:ascii="Arial Black" w:hAnsi="Arial Black" w:cs="Calibri"/>
          <w:sz w:val="20"/>
          <w:szCs w:val="20"/>
        </w:rPr>
        <w:t>сения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изменения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в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приглашение</w:t>
      </w:r>
    </w:p>
    <w:p w:rsidR="00087A30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</w:p>
    <w:p w:rsidR="00096865" w:rsidRPr="009E10BB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Ценовое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внесения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изменений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в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заявки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и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их</w:t>
      </w:r>
      <w:r w:rsidR="005D191A" w:rsidRPr="009E10BB">
        <w:rPr>
          <w:rFonts w:ascii="Arial Black" w:hAnsi="Arial Black"/>
          <w:sz w:val="20"/>
          <w:szCs w:val="20"/>
        </w:rPr>
        <w:t xml:space="preserve"> </w:t>
      </w:r>
      <w:r w:rsidR="005D191A" w:rsidRPr="009E10BB">
        <w:rPr>
          <w:rFonts w:ascii="Arial Black" w:hAnsi="Arial Black" w:cs="Calibri"/>
          <w:sz w:val="20"/>
          <w:szCs w:val="20"/>
        </w:rPr>
        <w:t>отзыва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Вскрытие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оц</w:t>
      </w:r>
      <w:r w:rsidR="000B2CFA" w:rsidRPr="009E10BB">
        <w:rPr>
          <w:rFonts w:ascii="Arial Black" w:hAnsi="Arial Black" w:cs="Calibri"/>
          <w:sz w:val="20"/>
          <w:szCs w:val="20"/>
        </w:rPr>
        <w:t>енка</w:t>
      </w:r>
      <w:r w:rsidR="000B2CFA" w:rsidRPr="009E10BB">
        <w:rPr>
          <w:rFonts w:ascii="Arial Black" w:hAnsi="Arial Black"/>
          <w:sz w:val="20"/>
          <w:szCs w:val="20"/>
        </w:rPr>
        <w:t xml:space="preserve"> </w:t>
      </w:r>
      <w:r w:rsidR="000B2CFA" w:rsidRPr="009E10BB">
        <w:rPr>
          <w:rFonts w:ascii="Arial Black" w:hAnsi="Arial Black" w:cs="Calibri"/>
          <w:sz w:val="20"/>
          <w:szCs w:val="20"/>
        </w:rPr>
        <w:t>заявок</w:t>
      </w:r>
      <w:r w:rsidR="000B2CFA" w:rsidRPr="009E10BB">
        <w:rPr>
          <w:rFonts w:ascii="Arial Black" w:hAnsi="Arial Black"/>
          <w:sz w:val="20"/>
          <w:szCs w:val="20"/>
        </w:rPr>
        <w:t xml:space="preserve"> </w:t>
      </w:r>
      <w:r w:rsidR="000B2CFA" w:rsidRPr="009E10BB">
        <w:rPr>
          <w:rFonts w:ascii="Arial Black" w:hAnsi="Arial Black" w:cs="Calibri"/>
          <w:sz w:val="20"/>
          <w:szCs w:val="20"/>
        </w:rPr>
        <w:t>и</w:t>
      </w:r>
      <w:r w:rsidR="000B2CFA" w:rsidRPr="009E10BB">
        <w:rPr>
          <w:rFonts w:ascii="Arial Black" w:hAnsi="Arial Black"/>
          <w:sz w:val="20"/>
          <w:szCs w:val="20"/>
        </w:rPr>
        <w:t xml:space="preserve"> </w:t>
      </w:r>
      <w:r w:rsidR="000B2CFA" w:rsidRPr="009E10BB">
        <w:rPr>
          <w:rFonts w:ascii="Arial Black" w:hAnsi="Arial Black" w:cs="Calibri"/>
          <w:sz w:val="20"/>
          <w:szCs w:val="20"/>
        </w:rPr>
        <w:t>подведение</w:t>
      </w:r>
      <w:r w:rsidR="000B2CFA" w:rsidRPr="009E10BB">
        <w:rPr>
          <w:rFonts w:ascii="Arial Black" w:hAnsi="Arial Black"/>
          <w:sz w:val="20"/>
          <w:szCs w:val="20"/>
        </w:rPr>
        <w:t xml:space="preserve"> </w:t>
      </w:r>
      <w:r w:rsidR="000B2CFA" w:rsidRPr="009E10BB">
        <w:rPr>
          <w:rFonts w:ascii="Arial Black" w:hAnsi="Arial Black" w:cs="Calibri"/>
          <w:sz w:val="20"/>
          <w:szCs w:val="20"/>
        </w:rPr>
        <w:t>итогов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Заключение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</w:t>
      </w:r>
      <w:r w:rsidR="00543BAE" w:rsidRPr="009E10BB">
        <w:rPr>
          <w:rFonts w:ascii="Arial Black" w:hAnsi="Arial Black" w:cs="Calibri"/>
          <w:sz w:val="20"/>
          <w:szCs w:val="20"/>
        </w:rPr>
        <w:t>ра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="003E1D9D" w:rsidRPr="009E10BB">
        <w:rPr>
          <w:rFonts w:ascii="Arial Black" w:hAnsi="Arial Black" w:cs="Calibri"/>
          <w:sz w:val="20"/>
          <w:szCs w:val="20"/>
        </w:rPr>
        <w:t>Обеспечения</w:t>
      </w:r>
      <w:r w:rsidR="003E1D9D" w:rsidRPr="009E10BB">
        <w:rPr>
          <w:rFonts w:ascii="Arial Black" w:hAnsi="Arial Black"/>
          <w:sz w:val="20"/>
          <w:szCs w:val="20"/>
        </w:rPr>
        <w:t xml:space="preserve"> </w:t>
      </w:r>
      <w:r w:rsidR="00174DAB" w:rsidRPr="009E10BB">
        <w:rPr>
          <w:rFonts w:ascii="Arial Black" w:hAnsi="Arial Black" w:cs="Calibri"/>
          <w:sz w:val="20"/>
          <w:szCs w:val="20"/>
        </w:rPr>
        <w:t>квалификации</w:t>
      </w:r>
      <w:r w:rsidR="00174DAB" w:rsidRPr="009E10BB">
        <w:rPr>
          <w:rFonts w:ascii="Arial Black" w:hAnsi="Arial Black"/>
          <w:sz w:val="20"/>
          <w:szCs w:val="20"/>
        </w:rPr>
        <w:t xml:space="preserve">  </w:t>
      </w:r>
      <w:r w:rsidR="00174DAB" w:rsidRPr="009E10BB">
        <w:rPr>
          <w:rFonts w:ascii="Arial Black" w:hAnsi="Arial Black" w:cs="Calibri"/>
          <w:sz w:val="20"/>
          <w:szCs w:val="20"/>
        </w:rPr>
        <w:t>и</w:t>
      </w:r>
      <w:r w:rsidR="00174DAB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договора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Объяв</w:t>
      </w:r>
      <w:r w:rsidR="00543BAE" w:rsidRPr="009E10BB">
        <w:rPr>
          <w:rFonts w:ascii="Arial Black" w:hAnsi="Arial Black" w:cs="Calibri"/>
          <w:sz w:val="20"/>
          <w:szCs w:val="20"/>
        </w:rPr>
        <w:t>ление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процедуры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несостоявшейся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принятых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="00543BAE" w:rsidRPr="009E10BB">
        <w:rPr>
          <w:rFonts w:ascii="Arial Black" w:hAnsi="Arial Black"/>
          <w:sz w:val="20"/>
          <w:szCs w:val="20"/>
        </w:rPr>
        <w:t xml:space="preserve">, </w:t>
      </w:r>
      <w:r w:rsidR="00543BAE" w:rsidRPr="009E10BB">
        <w:rPr>
          <w:rFonts w:ascii="Arial Black" w:hAnsi="Arial Black" w:cs="Calibri"/>
          <w:sz w:val="20"/>
          <w:szCs w:val="20"/>
        </w:rPr>
        <w:t>связанных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с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процессом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закупки</w:t>
      </w:r>
    </w:p>
    <w:p w:rsidR="00520F57" w:rsidRPr="009E10BB" w:rsidRDefault="00520F5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3F2827" w:rsidRPr="009E10BB" w:rsidRDefault="003F282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3F2827" w:rsidRPr="009E10BB" w:rsidRDefault="003F282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8842CE" w:rsidRPr="009E10BB" w:rsidRDefault="00CA590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ЧАСТЬ</w:t>
      </w:r>
      <w:r w:rsidRPr="009E10BB">
        <w:rPr>
          <w:rFonts w:ascii="Arial Black" w:hAnsi="Arial Black"/>
          <w:b/>
          <w:sz w:val="20"/>
          <w:szCs w:val="20"/>
        </w:rPr>
        <w:t xml:space="preserve"> II. </w:t>
      </w:r>
    </w:p>
    <w:p w:rsidR="008842CE" w:rsidRPr="009E10BB" w:rsidRDefault="008842CE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ИНСТРУКЦИЯ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ПОДГОТОВКЕ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CA590C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НА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b/>
          <w:sz w:val="20"/>
          <w:szCs w:val="20"/>
        </w:rPr>
        <w:t>ЗАПРОС</w:t>
      </w:r>
      <w:r w:rsidR="00B4502F" w:rsidRPr="009E10BB">
        <w:rPr>
          <w:rFonts w:ascii="Arial Black" w:hAnsi="Arial Black"/>
          <w:b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b/>
          <w:sz w:val="20"/>
          <w:szCs w:val="20"/>
        </w:rPr>
        <w:t>КОТИРОВКИ</w:t>
      </w:r>
      <w:r w:rsidR="00B4502F"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520F57" w:rsidRPr="009E10BB" w:rsidRDefault="00520F5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Общ</w:t>
      </w:r>
      <w:r w:rsidR="00543BAE" w:rsidRPr="009E10BB">
        <w:rPr>
          <w:rFonts w:ascii="Arial Black" w:hAnsi="Arial Black" w:cs="Calibri"/>
          <w:sz w:val="20"/>
          <w:szCs w:val="20"/>
        </w:rPr>
        <w:t>ие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Calibri"/>
          <w:sz w:val="20"/>
          <w:szCs w:val="20"/>
        </w:rPr>
        <w:t>положения</w:t>
      </w:r>
    </w:p>
    <w:p w:rsidR="00096865" w:rsidRPr="009E10BB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процедуру</w:t>
      </w:r>
    </w:p>
    <w:p w:rsidR="0061522D" w:rsidRPr="009E10BB" w:rsidRDefault="00450C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</w:t>
      </w:r>
      <w:r w:rsidR="00543BAE" w:rsidRPr="009E10BB">
        <w:rPr>
          <w:rFonts w:ascii="Arial Black" w:hAnsi="Arial Black"/>
          <w:sz w:val="20"/>
          <w:szCs w:val="20"/>
        </w:rPr>
        <w:t>.</w:t>
      </w:r>
      <w:r w:rsidR="00543BAE" w:rsidRPr="009E10BB">
        <w:rPr>
          <w:rFonts w:ascii="Arial Black" w:hAnsi="Arial Black"/>
          <w:sz w:val="20"/>
          <w:szCs w:val="20"/>
        </w:rPr>
        <w:tab/>
      </w:r>
      <w:r w:rsidR="00543BAE" w:rsidRPr="009E10BB">
        <w:rPr>
          <w:rFonts w:ascii="Arial Black" w:hAnsi="Arial Black" w:cs="Calibri"/>
          <w:sz w:val="20"/>
          <w:szCs w:val="20"/>
        </w:rPr>
        <w:t>Приложения</w:t>
      </w:r>
      <w:r w:rsidR="00543BAE" w:rsidRPr="009E10BB">
        <w:rPr>
          <w:rFonts w:ascii="Arial Black" w:hAnsi="Arial Black"/>
          <w:sz w:val="20"/>
          <w:szCs w:val="20"/>
        </w:rPr>
        <w:t xml:space="preserve"> </w:t>
      </w:r>
      <w:r w:rsidR="00543BAE" w:rsidRPr="009E10BB">
        <w:rPr>
          <w:rFonts w:ascii="Arial Black" w:hAnsi="Arial Black" w:cs="Arial"/>
          <w:sz w:val="20"/>
          <w:szCs w:val="20"/>
        </w:rPr>
        <w:t>№</w:t>
      </w:r>
      <w:r w:rsidR="00543BAE" w:rsidRPr="009E10BB">
        <w:rPr>
          <w:rFonts w:ascii="Arial Black" w:hAnsi="Arial Black"/>
          <w:sz w:val="20"/>
          <w:szCs w:val="20"/>
        </w:rPr>
        <w:t xml:space="preserve"> 1-</w:t>
      </w:r>
      <w:r w:rsidR="003529EA" w:rsidRPr="009E10BB">
        <w:rPr>
          <w:rFonts w:ascii="Arial Black" w:hAnsi="Arial Black"/>
          <w:sz w:val="20"/>
          <w:szCs w:val="20"/>
        </w:rPr>
        <w:t>6</w:t>
      </w:r>
    </w:p>
    <w:p w:rsidR="00E17B7F" w:rsidRPr="009E10BB" w:rsidRDefault="00E17B7F">
      <w:pPr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pacing w:val="-6"/>
          <w:sz w:val="20"/>
          <w:szCs w:val="20"/>
        </w:rPr>
        <w:lastRenderedPageBreak/>
        <w:br w:type="page"/>
      </w:r>
    </w:p>
    <w:p w:rsidR="00096865" w:rsidRPr="009E10BB" w:rsidRDefault="00096865" w:rsidP="00D733F3">
      <w:pPr>
        <w:pStyle w:val="BodyTextIndent"/>
        <w:widowControl w:val="0"/>
        <w:spacing w:after="160" w:line="240" w:lineRule="auto"/>
        <w:ind w:firstLine="0"/>
        <w:jc w:val="center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  <w:spacing w:val="-6"/>
        </w:rPr>
        <w:lastRenderedPageBreak/>
        <w:t>Настоящее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Приглашение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предоставляется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в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дополнение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к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объявлению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="00A30084" w:rsidRPr="009E10BB">
        <w:rPr>
          <w:rFonts w:ascii="Arial Black" w:hAnsi="Arial Black" w:cs="Calibri"/>
          <w:i w:val="0"/>
          <w:spacing w:val="-6"/>
        </w:rPr>
        <w:t>ОБ</w:t>
      </w:r>
      <w:r w:rsidR="00A30084" w:rsidRPr="009E10BB">
        <w:rPr>
          <w:rFonts w:ascii="Arial Black" w:hAnsi="Arial Black"/>
          <w:i w:val="0"/>
          <w:spacing w:val="-6"/>
        </w:rPr>
        <w:t xml:space="preserve"> </w:t>
      </w:r>
      <w:r w:rsidR="00A30084" w:rsidRPr="009E10BB">
        <w:rPr>
          <w:rFonts w:ascii="Arial Black" w:hAnsi="Arial Black" w:cs="Calibri"/>
          <w:i w:val="0"/>
          <w:spacing w:val="-6"/>
        </w:rPr>
        <w:t>ЗАПРОС</w:t>
      </w:r>
      <w:r w:rsidR="00A30084" w:rsidRPr="009E10BB">
        <w:rPr>
          <w:rFonts w:ascii="Arial Black" w:hAnsi="Arial Black"/>
          <w:i w:val="0"/>
          <w:spacing w:val="-6"/>
        </w:rPr>
        <w:t xml:space="preserve"> </w:t>
      </w:r>
      <w:r w:rsidR="00A30084" w:rsidRPr="009E10BB">
        <w:rPr>
          <w:rFonts w:ascii="Arial Black" w:hAnsi="Arial Black" w:cs="Calibri"/>
          <w:i w:val="0"/>
          <w:spacing w:val="-6"/>
        </w:rPr>
        <w:t>ЗАПРОСА</w:t>
      </w:r>
      <w:r w:rsidR="00A30084" w:rsidRPr="009E10BB">
        <w:rPr>
          <w:rFonts w:ascii="Arial Black" w:hAnsi="Arial Black"/>
          <w:i w:val="0"/>
          <w:spacing w:val="-6"/>
        </w:rPr>
        <w:t xml:space="preserve"> </w:t>
      </w:r>
      <w:r w:rsidR="00A30084" w:rsidRPr="009E10BB">
        <w:rPr>
          <w:rFonts w:ascii="Arial Black" w:hAnsi="Arial Black" w:cs="Calibri"/>
          <w:i w:val="0"/>
          <w:spacing w:val="-6"/>
        </w:rPr>
        <w:t>КОТИРОВКИ</w:t>
      </w:r>
      <w:r w:rsidRPr="009E10BB">
        <w:rPr>
          <w:rFonts w:ascii="Arial Black" w:hAnsi="Arial Black"/>
          <w:i w:val="0"/>
          <w:spacing w:val="-6"/>
        </w:rPr>
        <w:t xml:space="preserve">, </w:t>
      </w:r>
      <w:r w:rsidRPr="009E10BB">
        <w:rPr>
          <w:rFonts w:ascii="Arial Black" w:hAnsi="Arial Black" w:cs="Calibri"/>
          <w:i w:val="0"/>
          <w:spacing w:val="-6"/>
        </w:rPr>
        <w:t>проводимом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под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кодом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="009F037B" w:rsidRPr="009E10BB">
        <w:rPr>
          <w:rFonts w:ascii="Arial Black" w:hAnsi="Arial Black"/>
          <w:i w:val="0"/>
          <w:spacing w:val="-6"/>
        </w:rPr>
        <w:t xml:space="preserve"> </w:t>
      </w:r>
      <w:r w:rsidR="00D879C0" w:rsidRPr="009E10BB">
        <w:rPr>
          <w:rFonts w:ascii="Arial" w:hAnsi="Arial" w:cs="Arial"/>
          <w:b/>
          <w:bCs/>
          <w:i w:val="0"/>
          <w:lang w:val="af-ZA"/>
        </w:rPr>
        <w:t>ԱՄ</w:t>
      </w:r>
      <w:r w:rsidR="00D879C0" w:rsidRPr="009E10BB">
        <w:rPr>
          <w:rFonts w:ascii="Arial Black" w:hAnsi="Arial Black"/>
          <w:b/>
          <w:bCs/>
          <w:i w:val="0"/>
          <w:lang w:val="af-ZA"/>
        </w:rPr>
        <w:t xml:space="preserve"> </w:t>
      </w:r>
      <w:r w:rsidR="00D879C0" w:rsidRPr="009E10BB">
        <w:rPr>
          <w:rFonts w:ascii="Arial" w:hAnsi="Arial" w:cs="Arial"/>
          <w:b/>
          <w:bCs/>
          <w:i w:val="0"/>
          <w:lang w:val="af-ZA"/>
        </w:rPr>
        <w:t>ՄԲ</w:t>
      </w:r>
      <w:r w:rsidR="00D879C0" w:rsidRPr="009E10BB">
        <w:rPr>
          <w:rFonts w:ascii="Arial Black" w:hAnsi="Arial Black"/>
          <w:b/>
          <w:bCs/>
          <w:i w:val="0"/>
          <w:lang w:val="af-ZA"/>
        </w:rPr>
        <w:t xml:space="preserve"> </w:t>
      </w:r>
      <w:r w:rsidR="00D879C0" w:rsidRPr="009E10BB">
        <w:rPr>
          <w:rFonts w:ascii="Arial" w:hAnsi="Arial" w:cs="Arial"/>
          <w:b/>
          <w:bCs/>
          <w:i w:val="0"/>
          <w:lang w:val="af-ZA"/>
        </w:rPr>
        <w:t>ԳՀԱՊՁԲ</w:t>
      </w:r>
      <w:r w:rsidR="00D879C0" w:rsidRPr="009E10BB">
        <w:rPr>
          <w:rFonts w:ascii="Arial Black" w:hAnsi="Arial Black"/>
          <w:b/>
          <w:bCs/>
          <w:i w:val="0"/>
          <w:lang w:val="af-ZA"/>
        </w:rPr>
        <w:t xml:space="preserve">-22/1      </w:t>
      </w:r>
      <w:r w:rsidRPr="009E10BB">
        <w:rPr>
          <w:rFonts w:ascii="Arial Black" w:hAnsi="Arial Black"/>
          <w:i w:val="0"/>
          <w:spacing w:val="-6"/>
        </w:rPr>
        <w:t>(</w:t>
      </w:r>
      <w:r w:rsidRPr="009E10BB">
        <w:rPr>
          <w:rFonts w:ascii="Arial Black" w:hAnsi="Arial Black" w:cs="Calibri"/>
          <w:i w:val="0"/>
          <w:spacing w:val="-6"/>
        </w:rPr>
        <w:t>далее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Arial Armenian"/>
          <w:i w:val="0"/>
          <w:spacing w:val="-6"/>
        </w:rPr>
        <w:t>—</w:t>
      </w:r>
      <w:r w:rsidRPr="009E10BB">
        <w:rPr>
          <w:rFonts w:ascii="Arial Black" w:hAnsi="Arial Black"/>
          <w:i w:val="0"/>
          <w:spacing w:val="-6"/>
        </w:rPr>
        <w:t xml:space="preserve"> </w:t>
      </w:r>
      <w:r w:rsidRPr="009E10BB">
        <w:rPr>
          <w:rFonts w:ascii="Arial Black" w:hAnsi="Arial Black" w:cs="Calibri"/>
          <w:i w:val="0"/>
          <w:spacing w:val="-6"/>
        </w:rPr>
        <w:t>процедура</w:t>
      </w:r>
      <w:r w:rsidRPr="009E10BB">
        <w:rPr>
          <w:rFonts w:ascii="Arial Black" w:hAnsi="Arial Black"/>
          <w:i w:val="0"/>
          <w:spacing w:val="-6"/>
        </w:rPr>
        <w:t>).</w:t>
      </w:r>
    </w:p>
    <w:p w:rsidR="00E209C7" w:rsidRPr="009E10BB" w:rsidRDefault="00096865" w:rsidP="00E209C7">
      <w:pPr>
        <w:widowControl w:val="0"/>
        <w:spacing w:after="160"/>
        <w:ind w:firstLine="567"/>
        <w:jc w:val="both"/>
        <w:rPr>
          <w:rFonts w:ascii="Arial Black" w:hAnsi="Arial Black" w:cs="Calibri"/>
          <w:b/>
          <w:sz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>"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</w:t>
      </w:r>
      <w:r w:rsidRPr="009E10BB">
        <w:rPr>
          <w:rFonts w:ascii="Arial Black" w:hAnsi="Arial Black"/>
          <w:sz w:val="20"/>
          <w:szCs w:val="20"/>
        </w:rPr>
        <w:t>), "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утвержденного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Постановлением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526-N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="006D2D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/>
          <w:sz w:val="20"/>
          <w:szCs w:val="20"/>
        </w:rPr>
        <w:t>4</w:t>
      </w:r>
      <w:r w:rsidR="006D2D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мая</w:t>
      </w:r>
      <w:r w:rsidRPr="009E10BB">
        <w:rPr>
          <w:rFonts w:ascii="Arial Black" w:hAnsi="Arial Black"/>
          <w:sz w:val="20"/>
          <w:szCs w:val="20"/>
        </w:rPr>
        <w:t xml:space="preserve"> 2017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информировать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намеренных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участвовать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D344BA" w:rsidRPr="009E10BB">
        <w:rPr>
          <w:rFonts w:ascii="Arial Black" w:hAnsi="Arial Black"/>
          <w:b/>
          <w:sz w:val="20"/>
        </w:rPr>
        <w:t>“</w:t>
      </w:r>
      <w:r w:rsidR="00E209C7" w:rsidRPr="009E10BB">
        <w:t xml:space="preserve"> </w:t>
      </w:r>
    </w:p>
    <w:p w:rsidR="00096865" w:rsidRPr="009E10BB" w:rsidRDefault="00E209C7" w:rsidP="00E209C7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b/>
          <w:sz w:val="20"/>
        </w:rPr>
        <w:t>М</w:t>
      </w:r>
      <w:r w:rsidR="00F56129" w:rsidRPr="009E10BB">
        <w:rPr>
          <w:rFonts w:ascii="Arial Black" w:hAnsi="Arial Black" w:cs="Calibri"/>
          <w:b/>
          <w:sz w:val="20"/>
        </w:rPr>
        <w:t>е</w:t>
      </w:r>
      <w:r w:rsidRPr="009E10BB">
        <w:rPr>
          <w:rFonts w:ascii="Arial Black" w:hAnsi="Arial Black" w:cs="Calibri"/>
          <w:b/>
          <w:sz w:val="20"/>
        </w:rPr>
        <w:t>оцаморская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0"/>
        </w:rPr>
        <w:t>»</w:t>
      </w:r>
      <w:r w:rsidR="00D344BA" w:rsidRPr="009E10BB">
        <w:rPr>
          <w:rFonts w:ascii="Arial Black" w:hAnsi="Arial Black"/>
          <w:b/>
          <w:sz w:val="20"/>
        </w:rPr>
        <w:t xml:space="preserve"> </w:t>
      </w:r>
      <w:r w:rsidR="006A68CE" w:rsidRPr="009E10BB">
        <w:rPr>
          <w:rFonts w:ascii="Arial Black" w:hAnsi="Arial Black"/>
          <w:sz w:val="20"/>
        </w:rPr>
        <w:t xml:space="preserve">  </w:t>
      </w:r>
      <w:r w:rsidR="006A68CE" w:rsidRPr="009E10BB">
        <w:rPr>
          <w:rFonts w:ascii="Arial Black" w:hAnsi="Arial Black" w:cs="Calibri"/>
          <w:sz w:val="20"/>
        </w:rPr>
        <w:t>ОНО</w:t>
      </w:r>
      <w:r w:rsidR="001952C6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/>
          <w:sz w:val="20"/>
          <w:szCs w:val="20"/>
        </w:rPr>
        <w:t>(</w:t>
      </w:r>
      <w:r w:rsidR="00096865" w:rsidRPr="009E10BB">
        <w:rPr>
          <w:rFonts w:ascii="Arial Black" w:hAnsi="Arial Black" w:cs="Calibri"/>
          <w:sz w:val="20"/>
          <w:szCs w:val="20"/>
        </w:rPr>
        <w:t>далее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Arial Armenian"/>
          <w:sz w:val="20"/>
          <w:szCs w:val="20"/>
        </w:rPr>
        <w:t>—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заказчик</w:t>
      </w:r>
      <w:r w:rsidR="00096865" w:rsidRPr="009E10BB">
        <w:rPr>
          <w:rFonts w:ascii="Arial Black" w:hAnsi="Arial Black"/>
          <w:sz w:val="20"/>
          <w:szCs w:val="20"/>
        </w:rPr>
        <w:t xml:space="preserve">) </w:t>
      </w:r>
      <w:r w:rsidR="00096865" w:rsidRPr="009E10BB">
        <w:rPr>
          <w:rFonts w:ascii="Arial Black" w:hAnsi="Arial Black" w:cs="Calibri"/>
          <w:sz w:val="20"/>
          <w:szCs w:val="20"/>
        </w:rPr>
        <w:t>процедуре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обусловиях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процедуры</w:t>
      </w:r>
      <w:r w:rsidR="00096865" w:rsidRPr="009E10BB">
        <w:rPr>
          <w:rFonts w:ascii="Arial Black" w:hAnsi="Arial Black"/>
          <w:sz w:val="20"/>
          <w:szCs w:val="20"/>
        </w:rPr>
        <w:t xml:space="preserve">: </w:t>
      </w:r>
      <w:r w:rsidR="00096865" w:rsidRPr="009E10BB">
        <w:rPr>
          <w:rFonts w:ascii="Arial Black" w:hAnsi="Arial Black" w:cs="Calibri"/>
          <w:sz w:val="20"/>
          <w:szCs w:val="20"/>
        </w:rPr>
        <w:t>о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предмете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закупок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проведении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процедуры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определении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отобранного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участника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заключении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с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ним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договора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а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также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содействовать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при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подготовке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заявки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на</w:t>
      </w:r>
      <w:r w:rsidR="00096865" w:rsidRPr="009E10BB">
        <w:rPr>
          <w:rFonts w:ascii="Arial Black" w:hAnsi="Arial Black"/>
          <w:sz w:val="20"/>
          <w:szCs w:val="20"/>
        </w:rPr>
        <w:t xml:space="preserve"> </w:t>
      </w:r>
      <w:r w:rsidR="00096865" w:rsidRPr="009E10BB">
        <w:rPr>
          <w:rFonts w:ascii="Arial Black" w:hAnsi="Arial Black" w:cs="Calibri"/>
          <w:sz w:val="20"/>
          <w:szCs w:val="20"/>
        </w:rPr>
        <w:t>процедуру</w:t>
      </w:r>
      <w:r w:rsidR="00096865"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независимо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иностранным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организацией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гражданства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применяется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6A68CE" w:rsidRPr="009E10BB" w:rsidRDefault="00A81DD5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Адрес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электронной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почты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секретаря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оценочной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="001952C6" w:rsidRPr="009E10BB">
        <w:rPr>
          <w:rFonts w:ascii="Arial Black" w:hAnsi="Arial Black"/>
        </w:rPr>
        <w:t xml:space="preserve">  </w:t>
      </w:r>
      <w:r w:rsidR="00B77205" w:rsidRPr="009E10BB">
        <w:rPr>
          <w:rFonts w:ascii="Arial Black" w:hAnsi="Arial Black"/>
        </w:rPr>
        <w:t>barekargum.hoak@bk.ru</w:t>
      </w:r>
    </w:p>
    <w:p w:rsidR="006A68CE" w:rsidRPr="009E10BB" w:rsidRDefault="006A68CE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6A68CE" w:rsidRPr="009E10BB" w:rsidRDefault="006A68CE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6A68CE" w:rsidRPr="009E10BB" w:rsidRDefault="006A68CE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3E1421" w:rsidRPr="009E10BB" w:rsidRDefault="00FB2162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  <w:hyperlink r:id="rId8" w:history="1"/>
      <w:r w:rsidR="001952C6" w:rsidRPr="009E10BB">
        <w:rPr>
          <w:rFonts w:ascii="Arial Black" w:hAnsi="Arial Black"/>
        </w:rPr>
        <w:t xml:space="preserve">, </w:t>
      </w:r>
    </w:p>
    <w:p w:rsidR="00096865" w:rsidRPr="009E10BB" w:rsidRDefault="00F5653D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  <w:r w:rsidRPr="009E10BB">
        <w:rPr>
          <w:rFonts w:ascii="Arial Black" w:hAnsi="Arial Black" w:cs="Calibri"/>
          <w:sz w:val="20"/>
          <w:szCs w:val="20"/>
        </w:rPr>
        <w:lastRenderedPageBreak/>
        <w:t>ЧАСТЬ</w:t>
      </w:r>
      <w:r w:rsidRPr="009E10BB">
        <w:rPr>
          <w:rFonts w:ascii="Arial Black" w:hAnsi="Arial Black"/>
          <w:sz w:val="20"/>
          <w:szCs w:val="20"/>
        </w:rPr>
        <w:t xml:space="preserve"> I</w:t>
      </w:r>
    </w:p>
    <w:p w:rsidR="00096865" w:rsidRPr="009E10BB" w:rsidRDefault="00F63BBB" w:rsidP="00B46D58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="002B32D6" w:rsidRPr="009E10BB">
        <w:rPr>
          <w:rFonts w:ascii="Arial Black" w:hAnsi="Arial Black" w:cs="Calibri"/>
          <w:b/>
          <w:sz w:val="20"/>
          <w:szCs w:val="20"/>
        </w:rPr>
        <w:t>ХАРАКТЕРИСТИКА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ПРЕДМЕТА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ЗАКУПКИ</w:t>
      </w:r>
    </w:p>
    <w:p w:rsidR="00E209C7" w:rsidRPr="009E10BB" w:rsidRDefault="00923C75" w:rsidP="00E209C7">
      <w:pPr>
        <w:pStyle w:val="BodyText"/>
        <w:widowControl w:val="0"/>
        <w:spacing w:after="160"/>
        <w:ind w:left="-142" w:right="-7"/>
        <w:jc w:val="center"/>
        <w:rPr>
          <w:rFonts w:ascii="Arial Black" w:hAnsi="Arial Black" w:cs="Calibri"/>
          <w:b/>
          <w:i/>
          <w:sz w:val="22"/>
          <w:szCs w:val="22"/>
        </w:rPr>
      </w:pPr>
      <w:r w:rsidRPr="009E10BB">
        <w:rPr>
          <w:rFonts w:ascii="Arial Black" w:hAnsi="Arial Black"/>
          <w:i/>
        </w:rPr>
        <w:t>1.1.</w:t>
      </w:r>
      <w:r w:rsidRPr="009E10BB">
        <w:rPr>
          <w:rFonts w:ascii="Arial Black" w:hAnsi="Arial Black"/>
          <w:i/>
        </w:rPr>
        <w:tab/>
      </w:r>
      <w:r w:rsidRPr="009E10BB">
        <w:rPr>
          <w:rFonts w:ascii="Arial Black" w:hAnsi="Arial Black" w:cs="Calibri"/>
          <w:i/>
        </w:rPr>
        <w:t>Предметом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закупки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является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приобретение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/>
        </w:rPr>
        <w:t xml:space="preserve">“ </w:t>
      </w:r>
      <w:r w:rsidR="008B716D" w:rsidRPr="009E10BB">
        <w:rPr>
          <w:rFonts w:ascii="Arial Black" w:hAnsi="Arial Black" w:cs="Calibri"/>
          <w:b/>
        </w:rPr>
        <w:t>Сжатый природный газ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/>
          <w:i/>
        </w:rPr>
        <w:t>(</w:t>
      </w:r>
      <w:r w:rsidRPr="009E10BB">
        <w:rPr>
          <w:rFonts w:ascii="Arial Black" w:hAnsi="Arial Black" w:cs="Calibri"/>
          <w:i/>
        </w:rPr>
        <w:t>далее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также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товар</w:t>
      </w:r>
      <w:r w:rsidRPr="009E10BB">
        <w:rPr>
          <w:rFonts w:ascii="Arial Black" w:hAnsi="Arial Black"/>
          <w:i/>
        </w:rPr>
        <w:t xml:space="preserve">) </w:t>
      </w:r>
      <w:r w:rsidRPr="009E10BB">
        <w:rPr>
          <w:rFonts w:ascii="Arial Black" w:hAnsi="Arial Black" w:cs="Calibri"/>
          <w:i/>
        </w:rPr>
        <w:t>для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нужд</w:t>
      </w:r>
      <w:r w:rsidRPr="009E10BB">
        <w:rPr>
          <w:rFonts w:ascii="Arial Black" w:hAnsi="Arial Black"/>
          <w:i/>
        </w:rPr>
        <w:t xml:space="preserve"> </w:t>
      </w:r>
      <w:r w:rsidR="00D344BA" w:rsidRPr="009E10BB">
        <w:rPr>
          <w:rFonts w:ascii="Arial Black" w:hAnsi="Arial Black"/>
          <w:b/>
          <w:i/>
          <w:sz w:val="22"/>
          <w:szCs w:val="22"/>
        </w:rPr>
        <w:t>“</w:t>
      </w:r>
      <w:r w:rsidR="00E209C7" w:rsidRPr="009E10BB">
        <w:t xml:space="preserve"> </w:t>
      </w:r>
    </w:p>
    <w:p w:rsidR="00923C75" w:rsidRPr="009E10BB" w:rsidRDefault="00E209C7" w:rsidP="00E209C7">
      <w:pPr>
        <w:pStyle w:val="BodyText"/>
        <w:widowControl w:val="0"/>
        <w:spacing w:after="160"/>
        <w:ind w:left="-142" w:right="-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sz w:val="22"/>
          <w:szCs w:val="22"/>
        </w:rPr>
        <w:t>М</w:t>
      </w:r>
      <w:r w:rsidR="008B716D" w:rsidRPr="009E10BB">
        <w:rPr>
          <w:rFonts w:ascii="Arial Black" w:hAnsi="Arial Black" w:cs="Calibri"/>
          <w:b/>
          <w:i/>
          <w:sz w:val="22"/>
          <w:szCs w:val="22"/>
        </w:rPr>
        <w:t>е</w:t>
      </w:r>
      <w:r w:rsidRPr="009E10BB">
        <w:rPr>
          <w:rFonts w:ascii="Arial Black" w:hAnsi="Arial Black" w:cs="Calibri"/>
          <w:b/>
          <w:i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i/>
          <w:sz w:val="22"/>
          <w:szCs w:val="22"/>
        </w:rPr>
        <w:t>»</w:t>
      </w:r>
      <w:r w:rsidR="00D344BA" w:rsidRPr="009E10BB">
        <w:rPr>
          <w:rFonts w:ascii="Arial Black" w:hAnsi="Arial Black"/>
          <w:b/>
          <w:i/>
          <w:sz w:val="22"/>
          <w:szCs w:val="22"/>
        </w:rPr>
        <w:t xml:space="preserve"> </w:t>
      </w:r>
      <w:r w:rsidR="00D344BA" w:rsidRPr="009E10BB">
        <w:rPr>
          <w:rFonts w:ascii="Arial Black" w:hAnsi="Arial Black" w:cs="Calibri"/>
          <w:b/>
          <w:i/>
          <w:sz w:val="22"/>
          <w:szCs w:val="22"/>
        </w:rPr>
        <w:t>ОНО</w:t>
      </w:r>
    </w:p>
    <w:p w:rsidR="00923C75" w:rsidRPr="009E10BB" w:rsidRDefault="00923C75" w:rsidP="00923C75">
      <w:pPr>
        <w:pStyle w:val="Heading3"/>
        <w:keepNext w:val="0"/>
        <w:widowControl w:val="0"/>
        <w:tabs>
          <w:tab w:val="left" w:pos="1134"/>
        </w:tabs>
        <w:spacing w:after="160" w:line="240" w:lineRule="auto"/>
        <w:ind w:firstLine="567"/>
        <w:jc w:val="both"/>
        <w:rPr>
          <w:rFonts w:ascii="Arial Black" w:hAnsi="Arial Black"/>
          <w:i w:val="0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которые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="00B77205" w:rsidRPr="009E10BB">
        <w:rPr>
          <w:rFonts w:ascii="Arial Black" w:hAnsi="Arial Black" w:cs="Calibri"/>
          <w:i w:val="0"/>
          <w:sz w:val="24"/>
          <w:szCs w:val="24"/>
        </w:rPr>
        <w:t>сгру</w:t>
      </w:r>
      <w:r w:rsidRPr="009E10BB">
        <w:rPr>
          <w:rFonts w:ascii="Arial Black" w:hAnsi="Arial Black" w:cs="Calibri"/>
          <w:i w:val="0"/>
          <w:sz w:val="24"/>
          <w:szCs w:val="24"/>
        </w:rPr>
        <w:t>пированы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в</w:t>
      </w:r>
      <w:r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Pr="009E10BB">
        <w:rPr>
          <w:rFonts w:ascii="Arial Black" w:hAnsi="Arial Black" w:cs="Calibri"/>
          <w:i w:val="0"/>
          <w:sz w:val="24"/>
          <w:szCs w:val="24"/>
        </w:rPr>
        <w:t>лоты</w:t>
      </w:r>
      <w:r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="00851EA9" w:rsidRPr="009E10BB">
        <w:rPr>
          <w:rFonts w:ascii="Arial Black" w:hAnsi="Arial Black"/>
          <w:i w:val="0"/>
          <w:sz w:val="24"/>
          <w:szCs w:val="24"/>
        </w:rPr>
        <w:t xml:space="preserve"> </w:t>
      </w:r>
      <w:r w:rsidR="00E209C7" w:rsidRPr="009E10BB">
        <w:rPr>
          <w:rFonts w:asciiTheme="minorHAnsi" w:hAnsiTheme="minorHAnsi"/>
          <w:i w:val="0"/>
          <w:sz w:val="24"/>
          <w:szCs w:val="24"/>
          <w:lang w:val="hy-AM"/>
        </w:rPr>
        <w:t>1</w:t>
      </w:r>
      <w:r w:rsidRPr="009E10BB">
        <w:rPr>
          <w:rFonts w:ascii="Arial Black" w:hAnsi="Arial Black"/>
          <w:i w:val="0"/>
          <w:sz w:val="24"/>
          <w:szCs w:val="24"/>
        </w:rPr>
        <w:t xml:space="preserve">  ":</w:t>
      </w:r>
    </w:p>
    <w:tbl>
      <w:tblPr>
        <w:tblW w:w="7279" w:type="dxa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003"/>
      </w:tblGrid>
      <w:tr w:rsidR="001C7BCE" w:rsidRPr="009E10BB" w:rsidTr="001C7BCE">
        <w:tc>
          <w:tcPr>
            <w:tcW w:w="1276" w:type="dxa"/>
            <w:vAlign w:val="center"/>
          </w:tcPr>
          <w:p w:rsidR="001C7BCE" w:rsidRPr="009E10BB" w:rsidRDefault="001C7BCE" w:rsidP="00396D39">
            <w:pPr>
              <w:pStyle w:val="BodyTextIndent2"/>
              <w:spacing w:line="240" w:lineRule="auto"/>
              <w:ind w:firstLine="0"/>
              <w:jc w:val="center"/>
              <w:rPr>
                <w:rFonts w:ascii="Arial Black" w:hAnsi="Arial Black"/>
                <w:b/>
                <w:bCs/>
                <w:i/>
                <w:iCs/>
                <w:sz w:val="14"/>
                <w:szCs w:val="14"/>
              </w:rPr>
            </w:pPr>
            <w:r w:rsidRPr="009E10B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Չափաբաժինների</w:t>
            </w:r>
            <w:r w:rsidRPr="009E10BB">
              <w:rPr>
                <w:rFonts w:ascii="Arial Black" w:hAnsi="Arial Black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9E10B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համարները</w:t>
            </w:r>
          </w:p>
        </w:tc>
        <w:tc>
          <w:tcPr>
            <w:tcW w:w="6003" w:type="dxa"/>
            <w:vAlign w:val="center"/>
          </w:tcPr>
          <w:p w:rsidR="001C7BCE" w:rsidRPr="009E10BB" w:rsidRDefault="001C7BCE" w:rsidP="00396D39">
            <w:pPr>
              <w:pStyle w:val="BodyTextIndent2"/>
              <w:spacing w:line="240" w:lineRule="auto"/>
              <w:ind w:firstLine="0"/>
              <w:jc w:val="center"/>
              <w:rPr>
                <w:rFonts w:ascii="Arial Black" w:hAnsi="Arial Black"/>
                <w:b/>
                <w:bCs/>
                <w:i/>
                <w:iCs/>
              </w:rPr>
            </w:pPr>
            <w:r w:rsidRPr="009E10BB">
              <w:rPr>
                <w:rFonts w:ascii="Arial" w:hAnsi="Arial" w:cs="Arial"/>
                <w:b/>
                <w:bCs/>
                <w:i/>
                <w:iCs/>
              </w:rPr>
              <w:t>Չափաբաժնի</w:t>
            </w:r>
            <w:r w:rsidRPr="009E10BB">
              <w:rPr>
                <w:rFonts w:ascii="Arial Black" w:hAnsi="Arial Black"/>
                <w:b/>
                <w:bCs/>
                <w:i/>
                <w:iCs/>
              </w:rPr>
              <w:t xml:space="preserve"> </w:t>
            </w:r>
            <w:r w:rsidRPr="009E10BB">
              <w:rPr>
                <w:rFonts w:ascii="Arial" w:hAnsi="Arial" w:cs="Arial"/>
                <w:b/>
                <w:bCs/>
                <w:i/>
                <w:iCs/>
              </w:rPr>
              <w:t>անվանումը</w:t>
            </w:r>
          </w:p>
        </w:tc>
      </w:tr>
      <w:tr w:rsidR="008C3793" w:rsidRPr="009E10BB" w:rsidTr="001C7BCE">
        <w:tc>
          <w:tcPr>
            <w:tcW w:w="1276" w:type="dxa"/>
            <w:vAlign w:val="bottom"/>
          </w:tcPr>
          <w:p w:rsidR="008C3793" w:rsidRPr="009E10BB" w:rsidRDefault="008C3793" w:rsidP="008C3793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03" w:type="dxa"/>
            <w:vAlign w:val="center"/>
          </w:tcPr>
          <w:p w:rsidR="008C3793" w:rsidRPr="009E10BB" w:rsidRDefault="008B716D" w:rsidP="008C3793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</w:tr>
    </w:tbl>
    <w:p w:rsidR="001C7BCE" w:rsidRPr="009E10BB" w:rsidRDefault="001C7BCE" w:rsidP="001C7BCE">
      <w:pPr>
        <w:rPr>
          <w:rFonts w:ascii="Arial Black" w:hAnsi="Arial Black"/>
        </w:rPr>
      </w:pPr>
    </w:p>
    <w:p w:rsidR="00096865" w:rsidRPr="009E10BB" w:rsidRDefault="00816505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Технические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характеристики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товара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также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ее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спецификация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технические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полное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эквивалентное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описание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прочих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неценовых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условий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составляют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неотъемлемую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часть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заключаемого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договора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проект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которого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представлен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Приложении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Arial"/>
        </w:rPr>
        <w:t>№</w:t>
      </w:r>
      <w:r w:rsidRPr="009E10BB">
        <w:rPr>
          <w:rFonts w:ascii="Arial Black" w:hAnsi="Arial Black"/>
        </w:rPr>
        <w:t xml:space="preserve"> </w:t>
      </w:r>
      <w:r w:rsidR="006672E6" w:rsidRPr="009E10BB">
        <w:rPr>
          <w:rFonts w:ascii="Arial Black" w:hAnsi="Arial Black"/>
        </w:rPr>
        <w:t xml:space="preserve">6 </w:t>
      </w:r>
      <w:r w:rsidRPr="009E10BB">
        <w:rPr>
          <w:rFonts w:ascii="Arial Black" w:hAnsi="Arial Black" w:cs="Calibri"/>
        </w:rPr>
        <w:t>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настоящему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Приглашению</w:t>
      </w:r>
      <w:r w:rsidRPr="009E10BB">
        <w:rPr>
          <w:rFonts w:ascii="Arial Black" w:hAnsi="Arial Black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i/>
          <w:sz w:val="20"/>
          <w:szCs w:val="20"/>
        </w:rPr>
      </w:pPr>
    </w:p>
    <w:p w:rsidR="001C7BCE" w:rsidRPr="009E10BB" w:rsidRDefault="001C7BCE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i/>
          <w:sz w:val="20"/>
          <w:szCs w:val="20"/>
        </w:rPr>
      </w:pPr>
    </w:p>
    <w:p w:rsidR="00096865" w:rsidRPr="009E10BB" w:rsidRDefault="00693101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ТРЕБОВАНИЯ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К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ПРАВУ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УЧАСТНИКА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НА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УЧАСТИЕ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/>
          <w:b/>
          <w:sz w:val="20"/>
          <w:szCs w:val="20"/>
        </w:rPr>
        <w:br/>
      </w:r>
      <w:r w:rsidR="002B32D6" w:rsidRPr="009E10BB">
        <w:rPr>
          <w:rFonts w:ascii="Arial Black" w:hAnsi="Arial Black" w:cs="Calibri"/>
          <w:b/>
          <w:sz w:val="20"/>
          <w:szCs w:val="20"/>
        </w:rPr>
        <w:t>КВАЛИФИКАЦИОННЫЕ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КРИТЕРИИ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И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ПОРЯДОК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ИХ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ОЦЕНКИ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753E6E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Arial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</w:t>
      </w:r>
      <w:r w:rsidR="008E6E51" w:rsidRPr="009E10BB">
        <w:rPr>
          <w:rFonts w:ascii="Arial Black" w:hAnsi="Arial Black"/>
          <w:sz w:val="20"/>
          <w:szCs w:val="20"/>
        </w:rPr>
        <w:t>.</w:t>
      </w:r>
      <w:r w:rsidR="00693101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участвовать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: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="00693101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судебном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банкротом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753E6E" w:rsidRPr="009E10BB" w:rsidRDefault="00753E6E" w:rsidP="00B46D58">
      <w:pPr>
        <w:widowControl w:val="0"/>
        <w:tabs>
          <w:tab w:val="left" w:pos="1134"/>
          <w:tab w:val="left" w:pos="7200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просроченные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контролируемым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налоговым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доходам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превышающие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пятьдесят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тысяч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исполнительного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были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осуждены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="003240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финансирование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терроризма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эксплуатацию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детей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преступление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трафикинг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людей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создание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преступного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сообщества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="003240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нем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взятки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дачу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взятки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посредничество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взяточничестве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преступления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направленные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против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экономической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судимость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снята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="003240F7" w:rsidRPr="009E10BB">
        <w:rPr>
          <w:rFonts w:ascii="Arial Black" w:hAnsi="Arial Black" w:cs="Calibri"/>
          <w:sz w:val="20"/>
          <w:szCs w:val="20"/>
        </w:rPr>
        <w:t>гашена</w:t>
      </w:r>
      <w:r w:rsidR="003240F7"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вынесенный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необжалуемый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административный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антиконкурентное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злоупотребление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доминирующим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положением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сфере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состоянию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опубликованный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стран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членов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Евразийского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экономического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союза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="00F95BB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состоянию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>.</w:t>
      </w:r>
    </w:p>
    <w:p w:rsidR="00990561" w:rsidRPr="009E10BB" w:rsidRDefault="00990561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подпунктами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lastRenderedPageBreak/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2.2.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Помимо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истребованы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обоснования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Оценочная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оценивает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подлинность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BA3554" w:rsidRPr="009E10BB" w:rsidRDefault="00BA355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</w:t>
      </w:r>
      <w:r w:rsidR="003240F7" w:rsidRPr="009E10BB">
        <w:rPr>
          <w:rFonts w:ascii="Arial Black" w:hAnsi="Arial Black"/>
          <w:sz w:val="20"/>
          <w:szCs w:val="20"/>
        </w:rPr>
        <w:t>.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Запрещается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одновременное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="00F4264D" w:rsidRPr="009E10BB">
        <w:rPr>
          <w:rFonts w:ascii="Arial Black" w:hAnsi="Arial Black"/>
          <w:sz w:val="20"/>
          <w:szCs w:val="20"/>
        </w:rPr>
        <w:t xml:space="preserve"> (</w:t>
      </w:r>
      <w:r w:rsidR="00DA4643" w:rsidRPr="009E10BB">
        <w:rPr>
          <w:rFonts w:ascii="Arial Black" w:hAnsi="Arial Black" w:cs="Calibri"/>
          <w:sz w:val="20"/>
          <w:szCs w:val="20"/>
        </w:rPr>
        <w:t>на</w:t>
      </w:r>
      <w:r w:rsidR="00DA4643" w:rsidRPr="009E10BB">
        <w:rPr>
          <w:rFonts w:ascii="Arial Black" w:hAnsi="Arial Black"/>
          <w:sz w:val="20"/>
          <w:szCs w:val="20"/>
        </w:rPr>
        <w:t xml:space="preserve"> </w:t>
      </w:r>
      <w:r w:rsidR="00DA4643" w:rsidRPr="009E10BB">
        <w:rPr>
          <w:rFonts w:ascii="Arial Black" w:hAnsi="Arial Black" w:cs="Calibri"/>
          <w:sz w:val="20"/>
          <w:szCs w:val="20"/>
        </w:rPr>
        <w:t>о</w:t>
      </w:r>
      <w:r w:rsidR="00EE7758" w:rsidRPr="009E10BB">
        <w:rPr>
          <w:rFonts w:ascii="Arial Black" w:hAnsi="Arial Black" w:cs="Calibri"/>
          <w:sz w:val="20"/>
          <w:szCs w:val="20"/>
        </w:rPr>
        <w:t>дин</w:t>
      </w:r>
      <w:r w:rsidR="00EE7758" w:rsidRPr="009E10BB">
        <w:rPr>
          <w:rFonts w:ascii="Arial Black" w:hAnsi="Arial Black"/>
          <w:sz w:val="20"/>
          <w:szCs w:val="20"/>
        </w:rPr>
        <w:t xml:space="preserve"> </w:t>
      </w:r>
      <w:r w:rsidR="00EE7758" w:rsidRPr="009E10BB">
        <w:rPr>
          <w:rFonts w:ascii="Arial Black" w:hAnsi="Arial Black" w:cs="Calibri"/>
          <w:sz w:val="20"/>
          <w:szCs w:val="20"/>
        </w:rPr>
        <w:t>и</w:t>
      </w:r>
      <w:r w:rsidR="00EE7758" w:rsidRPr="009E10BB">
        <w:rPr>
          <w:rFonts w:ascii="Arial Black" w:hAnsi="Arial Black"/>
          <w:sz w:val="20"/>
          <w:szCs w:val="20"/>
        </w:rPr>
        <w:t xml:space="preserve"> </w:t>
      </w:r>
      <w:r w:rsidR="00EE7758" w:rsidRPr="009E10BB">
        <w:rPr>
          <w:rFonts w:ascii="Arial Black" w:hAnsi="Arial Black" w:cs="Calibri"/>
          <w:sz w:val="20"/>
          <w:szCs w:val="20"/>
        </w:rPr>
        <w:t>тот</w:t>
      </w:r>
      <w:r w:rsidR="00EE7758" w:rsidRPr="009E10BB">
        <w:rPr>
          <w:rFonts w:ascii="Arial Black" w:hAnsi="Arial Black"/>
          <w:sz w:val="20"/>
          <w:szCs w:val="20"/>
        </w:rPr>
        <w:t xml:space="preserve"> </w:t>
      </w:r>
      <w:r w:rsidR="00EE7758" w:rsidRPr="009E10BB">
        <w:rPr>
          <w:rFonts w:ascii="Arial Black" w:hAnsi="Arial Black" w:cs="Calibri"/>
          <w:sz w:val="20"/>
          <w:szCs w:val="20"/>
        </w:rPr>
        <w:t>же</w:t>
      </w:r>
      <w:r w:rsidR="00DA4643" w:rsidRPr="009E10BB">
        <w:rPr>
          <w:rFonts w:ascii="Arial Black" w:hAnsi="Arial Black"/>
          <w:sz w:val="20"/>
          <w:szCs w:val="20"/>
        </w:rPr>
        <w:t xml:space="preserve"> </w:t>
      </w:r>
      <w:r w:rsidR="00DA4643" w:rsidRPr="009E10BB">
        <w:rPr>
          <w:rFonts w:ascii="Arial Black" w:hAnsi="Arial Black" w:cs="Calibri"/>
          <w:sz w:val="20"/>
          <w:szCs w:val="20"/>
        </w:rPr>
        <w:t>лот</w:t>
      </w:r>
      <w:r w:rsidR="00F4264D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учрежденных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взаимосвязанными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одними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лицами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принадлежащую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учрежденных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общинами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/>
          <w:sz w:val="20"/>
          <w:szCs w:val="20"/>
        </w:rPr>
        <w:t>).</w:t>
      </w:r>
    </w:p>
    <w:p w:rsidR="00D5674E" w:rsidRPr="009E10BB" w:rsidRDefault="009F18D0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смыслу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119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: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физические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взаимосвязанными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членами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семьи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ведут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хозяйство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занимаются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предпринимательской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деятельностью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действовали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согласованно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исходя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экономических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интересов</w:t>
      </w:r>
      <w:r w:rsidRPr="009E10BB">
        <w:rPr>
          <w:rFonts w:ascii="Arial Black" w:hAnsi="Arial Black"/>
          <w:sz w:val="20"/>
          <w:szCs w:val="20"/>
        </w:rPr>
        <w:t>,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color w:val="000000"/>
          <w:sz w:val="20"/>
          <w:szCs w:val="20"/>
        </w:rPr>
        <w:t>2)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физические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юридические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считаются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взаимосвязанными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если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они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действовали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согласованно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исходя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экономических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интересов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если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данное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физическое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семьи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является</w:t>
      </w:r>
      <w:r w:rsidRPr="009E10BB">
        <w:rPr>
          <w:rFonts w:ascii="Arial Black" w:hAnsi="Arial Black"/>
          <w:color w:val="000000"/>
          <w:sz w:val="20"/>
          <w:szCs w:val="20"/>
        </w:rPr>
        <w:t>: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а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распоряжающимся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более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десятью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процентами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данного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б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лицом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имеющим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возможность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предопределять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решения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запрещенным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законодательством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Республики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Армения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образом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председателем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Совета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данного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заместителем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председателя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Совета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Совета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исполнительным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директором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заместителем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председателем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коллегиального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органа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осуществляющего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функции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исполнительного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органа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г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сотрудником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который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работает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под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непосредственным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руководством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исполнительного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директора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имеет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существенное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влияние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вопросе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принятия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решений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органами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управления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юридического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участники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статуса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считаются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взаимосвязанными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а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данное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правом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голосования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владеет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десятью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более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процентами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дающих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право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голоса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долей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паев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далее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color w:val="000000"/>
          <w:sz w:val="20"/>
          <w:szCs w:val="20"/>
        </w:rPr>
        <w:t>—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силу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своего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соответствии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заключенным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между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данными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договором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имеет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возможность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предопределять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решения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другого</w:t>
      </w:r>
      <w:r w:rsidR="002C1982" w:rsidRPr="009E10BB">
        <w:rPr>
          <w:rFonts w:ascii="Arial Black" w:hAnsi="Arial Black" w:cs="Arial"/>
          <w:color w:val="000000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б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акционер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акционеры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члены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семей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если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color w:val="000000"/>
          <w:sz w:val="20"/>
          <w:szCs w:val="20"/>
        </w:rPr>
        <w:t>—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физическое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владеющие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более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десятью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процентами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дающих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право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голоса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одного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имеющие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возможность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lastRenderedPageBreak/>
        <w:t>запрещенным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законом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образом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предопределять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решения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право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прямо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косвенно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владеть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том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числе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основании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договоров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купли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продажи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доверительного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управления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совместной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деятельности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основании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поручения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сделок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более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десятью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процентами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дающих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право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голоса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возможность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предопределять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решения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последнего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запрещенным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законодательством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Республики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Армения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образом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кто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какого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органа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управления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одного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числа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исполняющих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подобные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обязанности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также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семей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одновременно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является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какого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органа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управления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другого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другим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исполняющим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подобные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обязанности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NormalWeb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г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они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действовали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действуют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согласованно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исходя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из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общих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экономических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интересов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</w:p>
    <w:p w:rsidR="00D5674E" w:rsidRPr="009E10BB" w:rsidRDefault="00D567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По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смыслу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настоящего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пункта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членами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семьи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считаются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отец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мать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родители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бабушка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дедушка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сестра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брат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сестры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брата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дети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</w:p>
    <w:p w:rsidR="004175B6" w:rsidRPr="009E10BB" w:rsidRDefault="00163B89" w:rsidP="00163B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Arial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статьей</w:t>
      </w:r>
      <w:r w:rsidRPr="009E10BB">
        <w:rPr>
          <w:rFonts w:ascii="Arial Black" w:hAnsi="Arial Black"/>
          <w:sz w:val="20"/>
          <w:szCs w:val="20"/>
        </w:rPr>
        <w:t xml:space="preserve"> 35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  <w:vertAlign w:val="superscript"/>
        </w:rPr>
        <w:t>5,1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производящая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поставляемые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официального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состоянию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рейтинг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кредитоспособности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присвоенный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авторитетными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организациями</w:t>
      </w:r>
      <w:r w:rsidRPr="009E10BB">
        <w:rPr>
          <w:rFonts w:ascii="Arial Black" w:hAnsi="Arial Black"/>
          <w:sz w:val="20"/>
          <w:szCs w:val="20"/>
        </w:rPr>
        <w:t xml:space="preserve"> (Fitch, Moodys, Standard &amp; Poor's)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минимум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суверенного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рейтинга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A6B75" w:rsidRPr="009E10BB" w:rsidRDefault="000A6B75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2.</w:t>
      </w:r>
      <w:r w:rsidR="00DA4643" w:rsidRPr="009E10BB">
        <w:rPr>
          <w:rFonts w:ascii="Arial Black" w:hAnsi="Arial Black"/>
          <w:sz w:val="20"/>
        </w:rPr>
        <w:t>5</w:t>
      </w:r>
      <w:r w:rsidR="000A15F9" w:rsidRPr="009E10BB">
        <w:rPr>
          <w:rFonts w:ascii="Arial Black" w:hAnsi="Arial Black"/>
          <w:sz w:val="20"/>
        </w:rPr>
        <w:t>.</w:t>
      </w:r>
      <w:r w:rsidR="00F04AA1"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Заключаемый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рамках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процедуры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быть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осуществлен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посредством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агентского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Стороной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агентского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являться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целью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процедуре</w:t>
      </w:r>
      <w:r w:rsidR="00C366B6" w:rsidRPr="009E10BB">
        <w:rPr>
          <w:rFonts w:ascii="Arial Black" w:hAnsi="Arial Black"/>
          <w:sz w:val="20"/>
        </w:rPr>
        <w:t>(</w:t>
      </w:r>
      <w:r w:rsidR="00C366B6" w:rsidRPr="009E10BB">
        <w:rPr>
          <w:rFonts w:ascii="Arial Black" w:hAnsi="Arial Black" w:cs="Calibri"/>
          <w:sz w:val="20"/>
        </w:rPr>
        <w:t>на</w:t>
      </w:r>
      <w:r w:rsidR="00C366B6" w:rsidRPr="009E10BB">
        <w:rPr>
          <w:rFonts w:ascii="Arial Black" w:hAnsi="Arial Black"/>
          <w:sz w:val="20"/>
        </w:rPr>
        <w:t xml:space="preserve"> </w:t>
      </w:r>
      <w:r w:rsidR="00C366B6" w:rsidRPr="009E10BB">
        <w:rPr>
          <w:rFonts w:ascii="Arial Black" w:hAnsi="Arial Black" w:cs="Calibri"/>
          <w:sz w:val="20"/>
        </w:rPr>
        <w:t>один</w:t>
      </w:r>
      <w:r w:rsidR="00C366B6" w:rsidRPr="009E10BB">
        <w:rPr>
          <w:rFonts w:ascii="Arial Black" w:hAnsi="Arial Black"/>
          <w:sz w:val="20"/>
        </w:rPr>
        <w:t xml:space="preserve"> </w:t>
      </w:r>
      <w:r w:rsidR="00C366B6" w:rsidRPr="009E10BB">
        <w:rPr>
          <w:rFonts w:ascii="Arial Black" w:hAnsi="Arial Black" w:cs="Calibri"/>
          <w:sz w:val="20"/>
        </w:rPr>
        <w:t>и</w:t>
      </w:r>
      <w:r w:rsidR="00C366B6" w:rsidRPr="009E10BB">
        <w:rPr>
          <w:rFonts w:ascii="Arial Black" w:hAnsi="Arial Black"/>
          <w:sz w:val="20"/>
        </w:rPr>
        <w:t xml:space="preserve"> </w:t>
      </w:r>
      <w:r w:rsidR="00C366B6" w:rsidRPr="009E10BB">
        <w:rPr>
          <w:rFonts w:ascii="Arial Black" w:hAnsi="Arial Black" w:cs="Calibri"/>
          <w:sz w:val="20"/>
        </w:rPr>
        <w:t>тот</w:t>
      </w:r>
      <w:r w:rsidR="00C366B6" w:rsidRPr="009E10BB">
        <w:rPr>
          <w:rFonts w:ascii="Arial Black" w:hAnsi="Arial Black"/>
          <w:sz w:val="20"/>
        </w:rPr>
        <w:t xml:space="preserve"> </w:t>
      </w:r>
      <w:r w:rsidR="00C366B6" w:rsidRPr="009E10BB">
        <w:rPr>
          <w:rFonts w:ascii="Arial Black" w:hAnsi="Arial Black" w:cs="Calibri"/>
          <w:sz w:val="20"/>
        </w:rPr>
        <w:t>же</w:t>
      </w:r>
      <w:r w:rsidR="00C366B6" w:rsidRPr="009E10BB">
        <w:rPr>
          <w:rFonts w:ascii="Arial Black" w:hAnsi="Arial Black"/>
          <w:sz w:val="20"/>
        </w:rPr>
        <w:t xml:space="preserve"> </w:t>
      </w:r>
      <w:r w:rsidR="00C366B6" w:rsidRPr="009E10BB">
        <w:rPr>
          <w:rFonts w:ascii="Arial Black" w:hAnsi="Arial Black" w:cs="Calibri"/>
          <w:sz w:val="20"/>
        </w:rPr>
        <w:t>лот</w:t>
      </w:r>
      <w:r w:rsidR="00C366B6" w:rsidRPr="009E10BB">
        <w:rPr>
          <w:rFonts w:ascii="Arial Black" w:hAnsi="Arial Black"/>
          <w:sz w:val="20"/>
        </w:rPr>
        <w:t>)</w:t>
      </w:r>
      <w:r w:rsidRPr="009E10BB">
        <w:rPr>
          <w:rFonts w:ascii="Arial Black" w:hAnsi="Arial Black"/>
          <w:sz w:val="20"/>
        </w:rPr>
        <w:t xml:space="preserve">. </w:t>
      </w:r>
    </w:p>
    <w:p w:rsidR="009E07EE" w:rsidRPr="009E10BB" w:rsidRDefault="000A6B75" w:rsidP="00B46D58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2.</w:t>
      </w:r>
      <w:r w:rsidR="00C366B6" w:rsidRPr="009E10BB">
        <w:rPr>
          <w:rFonts w:ascii="Arial Black" w:hAnsi="Arial Black"/>
        </w:rPr>
        <w:t>6</w:t>
      </w:r>
      <w:r w:rsidR="000A15F9" w:rsidRPr="009E10BB">
        <w:rPr>
          <w:rFonts w:ascii="Arial Black" w:hAnsi="Arial Black"/>
        </w:rPr>
        <w:t>.</w:t>
      </w:r>
      <w:r w:rsidR="00F04AA1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Участники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могут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участвовать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настоящей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порядке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совместной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деятельности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консорциумом</w:t>
      </w:r>
      <w:r w:rsidRPr="009E10BB">
        <w:rPr>
          <w:rFonts w:ascii="Arial Black" w:hAnsi="Arial Black"/>
        </w:rPr>
        <w:t xml:space="preserve">). </w:t>
      </w:r>
    </w:p>
    <w:p w:rsidR="000A6B75" w:rsidRPr="009E10BB" w:rsidRDefault="000A6B75" w:rsidP="00B46D58">
      <w:pPr>
        <w:pStyle w:val="BodyTextIndent2"/>
        <w:widowControl w:val="0"/>
        <w:spacing w:after="160" w:line="240" w:lineRule="auto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подобном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случае</w:t>
      </w:r>
      <w:r w:rsidRPr="009E10BB">
        <w:rPr>
          <w:rFonts w:ascii="Arial Black" w:hAnsi="Arial Black"/>
        </w:rPr>
        <w:t>:</w:t>
      </w:r>
    </w:p>
    <w:p w:rsidR="005A405F" w:rsidRPr="009E10BB" w:rsidRDefault="00C366B6" w:rsidP="00B46D58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1</w:t>
      </w:r>
      <w:r w:rsidR="000A6B75" w:rsidRPr="009E10BB">
        <w:rPr>
          <w:rFonts w:ascii="Arial Black" w:hAnsi="Arial Black"/>
        </w:rPr>
        <w:t>)</w:t>
      </w:r>
      <w:r w:rsidR="00911F57" w:rsidRPr="009E10BB">
        <w:rPr>
          <w:rFonts w:ascii="Arial Black" w:hAnsi="Arial Black"/>
        </w:rPr>
        <w:tab/>
      </w:r>
      <w:r w:rsidR="000A6B75" w:rsidRPr="009E10BB">
        <w:rPr>
          <w:rFonts w:ascii="Arial Black" w:hAnsi="Arial Black" w:cs="Calibri"/>
        </w:rPr>
        <w:t>ни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одна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из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сторон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договора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совместной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деятельности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не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может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подать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отдельную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заявку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на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одну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ту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же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процедуру</w:t>
      </w:r>
      <w:r w:rsidR="00796D4A" w:rsidRPr="009E10BB">
        <w:rPr>
          <w:rFonts w:ascii="Arial Black" w:hAnsi="Arial Black"/>
        </w:rPr>
        <w:t>(</w:t>
      </w:r>
      <w:r w:rsidR="00796D4A" w:rsidRPr="009E10BB">
        <w:rPr>
          <w:rFonts w:ascii="Arial Black" w:hAnsi="Arial Black" w:cs="Calibri"/>
        </w:rPr>
        <w:t>на</w:t>
      </w:r>
      <w:r w:rsidR="00796D4A" w:rsidRPr="009E10BB">
        <w:rPr>
          <w:rFonts w:ascii="Arial Black" w:hAnsi="Arial Black"/>
        </w:rPr>
        <w:t xml:space="preserve"> </w:t>
      </w:r>
      <w:r w:rsidR="00796D4A" w:rsidRPr="009E10BB">
        <w:rPr>
          <w:rFonts w:ascii="Arial Black" w:hAnsi="Arial Black" w:cs="Calibri"/>
        </w:rPr>
        <w:t>один</w:t>
      </w:r>
      <w:r w:rsidR="00796D4A" w:rsidRPr="009E10BB">
        <w:rPr>
          <w:rFonts w:ascii="Arial Black" w:hAnsi="Arial Black"/>
        </w:rPr>
        <w:t xml:space="preserve"> </w:t>
      </w:r>
      <w:r w:rsidR="00796D4A" w:rsidRPr="009E10BB">
        <w:rPr>
          <w:rFonts w:ascii="Arial Black" w:hAnsi="Arial Black" w:cs="Calibri"/>
        </w:rPr>
        <w:t>и</w:t>
      </w:r>
      <w:r w:rsidR="00796D4A" w:rsidRPr="009E10BB">
        <w:rPr>
          <w:rFonts w:ascii="Arial Black" w:hAnsi="Arial Black"/>
        </w:rPr>
        <w:t xml:space="preserve"> </w:t>
      </w:r>
      <w:r w:rsidR="00796D4A" w:rsidRPr="009E10BB">
        <w:rPr>
          <w:rFonts w:ascii="Arial Black" w:hAnsi="Arial Black" w:cs="Calibri"/>
        </w:rPr>
        <w:t>тот</w:t>
      </w:r>
      <w:r w:rsidR="00796D4A" w:rsidRPr="009E10BB">
        <w:rPr>
          <w:rFonts w:ascii="Arial Black" w:hAnsi="Arial Black"/>
        </w:rPr>
        <w:t xml:space="preserve"> </w:t>
      </w:r>
      <w:r w:rsidR="00796D4A" w:rsidRPr="009E10BB">
        <w:rPr>
          <w:rFonts w:ascii="Arial Black" w:hAnsi="Arial Black" w:cs="Calibri"/>
        </w:rPr>
        <w:t>же</w:t>
      </w:r>
      <w:r w:rsidR="00796D4A" w:rsidRPr="009E10BB">
        <w:rPr>
          <w:rFonts w:ascii="Arial Black" w:hAnsi="Arial Black"/>
        </w:rPr>
        <w:t xml:space="preserve"> </w:t>
      </w:r>
      <w:r w:rsidR="00796D4A" w:rsidRPr="009E10BB">
        <w:rPr>
          <w:rFonts w:ascii="Arial Black" w:hAnsi="Arial Black" w:cs="Calibri"/>
        </w:rPr>
        <w:t>лот</w:t>
      </w:r>
      <w:r w:rsidR="00796D4A" w:rsidRPr="009E10BB">
        <w:rPr>
          <w:rFonts w:ascii="Arial Black" w:hAnsi="Arial Black"/>
        </w:rPr>
        <w:t>)</w:t>
      </w:r>
      <w:r w:rsidR="000A6B75" w:rsidRPr="009E10BB">
        <w:rPr>
          <w:rFonts w:ascii="Arial Black" w:hAnsi="Arial Black"/>
        </w:rPr>
        <w:t xml:space="preserve">. </w:t>
      </w:r>
      <w:r w:rsidR="000A6B75" w:rsidRPr="009E10BB">
        <w:rPr>
          <w:rFonts w:ascii="Arial Black" w:hAnsi="Arial Black" w:cs="Calibri"/>
        </w:rPr>
        <w:t>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случае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несоблюдения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требования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настоящего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абзаца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на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заседании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по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вскрытию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заявок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отклоняются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как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заявки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поданные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порядке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совместной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деятельности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так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заявки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представленные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отдельно</w:t>
      </w:r>
      <w:r w:rsidR="000A6B75" w:rsidRPr="009E10BB">
        <w:rPr>
          <w:rFonts w:ascii="Arial Black" w:hAnsi="Arial Black"/>
        </w:rPr>
        <w:t>.</w:t>
      </w:r>
    </w:p>
    <w:p w:rsidR="00096865" w:rsidRPr="009E10BB" w:rsidRDefault="00C366B6" w:rsidP="008875BE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lang w:val="hy-AM"/>
        </w:rPr>
      </w:pPr>
      <w:r w:rsidRPr="009E10BB">
        <w:rPr>
          <w:rFonts w:ascii="Arial Black" w:hAnsi="Arial Black"/>
        </w:rPr>
        <w:t>2</w:t>
      </w:r>
      <w:r w:rsidR="000A6B75" w:rsidRPr="009E10BB">
        <w:rPr>
          <w:rFonts w:ascii="Arial Black" w:hAnsi="Arial Black"/>
        </w:rPr>
        <w:t>)</w:t>
      </w:r>
      <w:r w:rsidR="00911F57" w:rsidRPr="009E10BB">
        <w:rPr>
          <w:rFonts w:ascii="Arial Black" w:hAnsi="Arial Black"/>
        </w:rPr>
        <w:tab/>
      </w:r>
      <w:r w:rsidR="000A6B75" w:rsidRPr="009E10BB">
        <w:rPr>
          <w:rFonts w:ascii="Arial Black" w:hAnsi="Arial Black" w:cs="Calibri"/>
        </w:rPr>
        <w:t>Участники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несут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совместную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солидарную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ответственность</w:t>
      </w:r>
      <w:r w:rsidR="000A6B75" w:rsidRPr="009E10BB">
        <w:rPr>
          <w:rFonts w:ascii="Arial Black" w:hAnsi="Arial Black"/>
        </w:rPr>
        <w:t xml:space="preserve">. </w:t>
      </w:r>
      <w:r w:rsidR="000A6B75" w:rsidRPr="009E10BB">
        <w:rPr>
          <w:rFonts w:ascii="Arial Black" w:hAnsi="Arial Black" w:cs="Calibri"/>
        </w:rPr>
        <w:t>При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этом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случае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выхода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члена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консорциума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из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его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состава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договор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заключенный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заказчиком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с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консорциумом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расторгается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одностороннем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порядке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отношении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членов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консорциума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применяются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предусмотренные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договором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меры</w:t>
      </w:r>
      <w:r w:rsidR="000A6B75" w:rsidRPr="009E10BB">
        <w:rPr>
          <w:rFonts w:ascii="Arial Black" w:hAnsi="Arial Black"/>
        </w:rPr>
        <w:t xml:space="preserve"> </w:t>
      </w:r>
      <w:r w:rsidR="000A6B75" w:rsidRPr="009E10BB">
        <w:rPr>
          <w:rFonts w:ascii="Arial Black" w:hAnsi="Arial Black" w:cs="Calibri"/>
        </w:rPr>
        <w:t>ответственности</w:t>
      </w:r>
      <w:r w:rsidR="000A6B75" w:rsidRPr="009E10BB">
        <w:rPr>
          <w:rFonts w:ascii="Arial Black" w:hAnsi="Arial Black"/>
        </w:rPr>
        <w:t>.</w:t>
      </w:r>
    </w:p>
    <w:p w:rsidR="00096865" w:rsidRPr="009E10BB" w:rsidRDefault="00ED2352" w:rsidP="00B46D58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3.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РАЗЪЯСНЕНИЕ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ПРИГЛАШЕНИЯ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/>
          <w:b/>
          <w:sz w:val="20"/>
          <w:szCs w:val="20"/>
        </w:rPr>
        <w:br/>
      </w:r>
      <w:r w:rsidR="002B32D6" w:rsidRPr="009E10BB">
        <w:rPr>
          <w:rFonts w:ascii="Arial Black" w:hAnsi="Arial Black" w:cs="Calibri"/>
          <w:b/>
          <w:sz w:val="20"/>
          <w:szCs w:val="20"/>
        </w:rPr>
        <w:t>И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ПОРЯДОК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ВНЕСЕНИЯ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ИЗМЕНЕНИЯ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В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  <w:r w:rsidR="002B32D6" w:rsidRPr="009E10BB">
        <w:rPr>
          <w:rFonts w:ascii="Arial Black" w:hAnsi="Arial Black" w:cs="Calibri"/>
          <w:b/>
          <w:sz w:val="20"/>
          <w:szCs w:val="20"/>
        </w:rPr>
        <w:t>ПРИГЛАШЕНИЕ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3.1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статье</w:t>
      </w:r>
      <w:r w:rsidRPr="009E10BB">
        <w:rPr>
          <w:rFonts w:ascii="Arial Black" w:hAnsi="Arial Black"/>
          <w:sz w:val="20"/>
          <w:szCs w:val="20"/>
        </w:rPr>
        <w:t xml:space="preserve"> 29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6735A4" w:rsidRPr="009E10BB">
        <w:rPr>
          <w:rFonts w:ascii="Arial Black" w:hAnsi="Arial Black" w:cs="Calibri"/>
          <w:sz w:val="20"/>
          <w:szCs w:val="20"/>
        </w:rPr>
        <w:t>в</w:t>
      </w:r>
      <w:r w:rsidR="006735A4" w:rsidRPr="009E10BB">
        <w:rPr>
          <w:rFonts w:ascii="Arial Black" w:hAnsi="Arial Black"/>
          <w:sz w:val="20"/>
          <w:szCs w:val="20"/>
        </w:rPr>
        <w:t xml:space="preserve"> </w:t>
      </w:r>
      <w:r w:rsidR="006735A4" w:rsidRPr="009E10BB">
        <w:rPr>
          <w:rFonts w:ascii="Arial Black" w:hAnsi="Arial Black" w:cs="Calibri"/>
          <w:sz w:val="20"/>
          <w:szCs w:val="20"/>
        </w:rPr>
        <w:t>письменной</w:t>
      </w:r>
      <w:r w:rsidR="006735A4" w:rsidRPr="009E10BB">
        <w:rPr>
          <w:rFonts w:ascii="Arial Black" w:hAnsi="Arial Black"/>
          <w:sz w:val="20"/>
          <w:szCs w:val="20"/>
        </w:rPr>
        <w:t xml:space="preserve"> </w:t>
      </w:r>
      <w:r w:rsidR="006735A4"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минимум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21589C" w:rsidRPr="009E10BB">
        <w:rPr>
          <w:rFonts w:ascii="Arial Black" w:hAnsi="Arial Black" w:cs="Calibri"/>
          <w:sz w:val="20"/>
          <w:szCs w:val="20"/>
        </w:rPr>
        <w:t>в</w:t>
      </w:r>
      <w:r w:rsidR="0021589C" w:rsidRPr="009E10BB">
        <w:rPr>
          <w:rFonts w:ascii="Arial Black" w:hAnsi="Arial Black"/>
          <w:sz w:val="20"/>
          <w:szCs w:val="20"/>
        </w:rPr>
        <w:t xml:space="preserve"> </w:t>
      </w:r>
      <w:r w:rsidR="0021589C" w:rsidRPr="009E10BB">
        <w:rPr>
          <w:rFonts w:ascii="Arial Black" w:hAnsi="Arial Black" w:cs="Calibri"/>
          <w:sz w:val="20"/>
          <w:szCs w:val="20"/>
        </w:rPr>
        <w:t>письменной</w:t>
      </w:r>
      <w:r w:rsidR="0021589C" w:rsidRPr="009E10BB">
        <w:rPr>
          <w:rFonts w:ascii="Arial Black" w:hAnsi="Arial Black"/>
          <w:sz w:val="20"/>
          <w:szCs w:val="20"/>
        </w:rPr>
        <w:t xml:space="preserve"> </w:t>
      </w:r>
      <w:r w:rsidR="0021589C" w:rsidRPr="009E10BB">
        <w:rPr>
          <w:rFonts w:ascii="Arial Black" w:hAnsi="Arial Black" w:cs="Calibri"/>
          <w:sz w:val="20"/>
          <w:szCs w:val="20"/>
        </w:rPr>
        <w:t>форме</w:t>
      </w:r>
      <w:r w:rsidR="0021589C"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представившему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запроса</w:t>
      </w:r>
      <w:r w:rsidR="000B3864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"/>
        <w:t>5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3.2.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содержании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приглашений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раздела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бюллетеня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действующего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сайте</w:t>
      </w:r>
      <w:r w:rsidRPr="009E10BB">
        <w:rPr>
          <w:rFonts w:ascii="Arial Black" w:hAnsi="Arial Black"/>
          <w:sz w:val="20"/>
          <w:szCs w:val="20"/>
        </w:rPr>
        <w:t xml:space="preserve"> www.procurement.am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бюллетень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совершившего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462E00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3.3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нарушениемустановленногонастоящим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выходит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содержания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="00791FE4" w:rsidRPr="009E10BB">
        <w:rPr>
          <w:rFonts w:ascii="Arial Black" w:hAnsi="Arial Black"/>
          <w:sz w:val="20"/>
          <w:szCs w:val="20"/>
        </w:rPr>
        <w:t xml:space="preserve">, </w:t>
      </w:r>
      <w:r w:rsidR="00791FE4" w:rsidRPr="009E10BB">
        <w:rPr>
          <w:rFonts w:ascii="Arial Black" w:hAnsi="Arial Black" w:cs="Calibri"/>
          <w:sz w:val="20"/>
          <w:szCs w:val="20"/>
        </w:rPr>
        <w:t>или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если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запрос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касается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соответствия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технических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характеристик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предлагаемых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A14672" w:rsidRPr="009E10BB">
        <w:rPr>
          <w:rFonts w:ascii="Arial Black" w:hAnsi="Arial Black" w:cs="Calibri"/>
          <w:sz w:val="20"/>
          <w:szCs w:val="20"/>
        </w:rPr>
        <w:t>у</w:t>
      </w:r>
      <w:r w:rsidR="00791FE4" w:rsidRPr="009E10BB">
        <w:rPr>
          <w:rFonts w:ascii="Arial Black" w:hAnsi="Arial Black" w:cs="Calibri"/>
          <w:sz w:val="20"/>
          <w:szCs w:val="20"/>
        </w:rPr>
        <w:t>частником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товаров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техническим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характеристикам</w:t>
      </w:r>
      <w:r w:rsidR="00791FE4" w:rsidRPr="009E10BB">
        <w:rPr>
          <w:rFonts w:ascii="Arial Black" w:hAnsi="Arial Black"/>
          <w:sz w:val="20"/>
          <w:szCs w:val="20"/>
        </w:rPr>
        <w:t xml:space="preserve">, </w:t>
      </w:r>
      <w:r w:rsidR="00791FE4" w:rsidRPr="009E10BB">
        <w:rPr>
          <w:rFonts w:ascii="Arial Black" w:hAnsi="Arial Black" w:cs="Calibri"/>
          <w:sz w:val="20"/>
          <w:szCs w:val="20"/>
        </w:rPr>
        <w:t>предусмотренным</w:t>
      </w:r>
      <w:r w:rsidR="00791FE4" w:rsidRPr="009E10BB">
        <w:rPr>
          <w:rFonts w:ascii="Arial Black" w:hAnsi="Arial Black"/>
          <w:sz w:val="20"/>
          <w:szCs w:val="20"/>
        </w:rPr>
        <w:t xml:space="preserve"> </w:t>
      </w:r>
      <w:r w:rsidR="00791FE4" w:rsidRPr="009E10BB">
        <w:rPr>
          <w:rFonts w:ascii="Arial Black" w:hAnsi="Arial Black" w:cs="Calibri"/>
          <w:sz w:val="20"/>
          <w:szCs w:val="20"/>
        </w:rPr>
        <w:t>настоящимприглашением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непредоставления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</w:rPr>
        <w:t>3.4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минимум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предоставления</w:t>
      </w:r>
      <w:r w:rsidRPr="009E10BB">
        <w:rPr>
          <w:rFonts w:ascii="Arial Black" w:hAnsi="Arial Black"/>
          <w:sz w:val="20"/>
          <w:szCs w:val="20"/>
        </w:rPr>
        <w:t>.</w:t>
      </w:r>
      <w:r w:rsidR="00F53DF8" w:rsidRPr="009E10BB">
        <w:rPr>
          <w:rFonts w:ascii="Arial Black" w:hAnsi="Arial Black"/>
          <w:sz w:val="20"/>
          <w:szCs w:val="20"/>
          <w:vertAlign w:val="superscript"/>
          <w:lang w:val="hy-AM"/>
        </w:rPr>
        <w:t>5</w:t>
      </w:r>
    </w:p>
    <w:p w:rsidR="002D7D70" w:rsidRPr="009E10BB" w:rsidRDefault="002D7D70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 w:cs="Arial Unicode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  <w:lang w:val="hy-AM"/>
        </w:rPr>
        <w:t>3.5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Кажд</w:t>
      </w:r>
      <w:r w:rsidR="00F9791A" w:rsidRPr="009E10BB">
        <w:rPr>
          <w:rFonts w:ascii="Arial Black" w:hAnsi="Arial Black" w:cs="Calibri"/>
          <w:sz w:val="20"/>
          <w:szCs w:val="20"/>
        </w:rPr>
        <w:t>ое</w:t>
      </w:r>
      <w:r w:rsidR="00F9791A" w:rsidRPr="009E10BB">
        <w:rPr>
          <w:rFonts w:ascii="Arial Black" w:hAnsi="Arial Black"/>
          <w:sz w:val="20"/>
          <w:szCs w:val="20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</w:rPr>
        <w:t>лиц</w:t>
      </w:r>
      <w:r w:rsidR="00CA1F39" w:rsidRPr="009E10BB">
        <w:rPr>
          <w:rFonts w:ascii="Arial Black" w:hAnsi="Arial Black" w:cs="Calibri"/>
          <w:sz w:val="20"/>
          <w:szCs w:val="20"/>
        </w:rPr>
        <w:t>о</w:t>
      </w:r>
      <w:r w:rsidR="00CA1F39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CA1F39" w:rsidRPr="009E10BB">
        <w:rPr>
          <w:rFonts w:ascii="Arial Black" w:hAnsi="Arial Black" w:cs="Calibri"/>
          <w:sz w:val="20"/>
          <w:szCs w:val="20"/>
          <w:lang w:val="hy-AM"/>
        </w:rPr>
        <w:t>без</w:t>
      </w:r>
      <w:r w:rsidR="00CA1F39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CA1F39" w:rsidRPr="009E10BB">
        <w:rPr>
          <w:rFonts w:ascii="Arial Black" w:hAnsi="Arial Black" w:cs="Calibri"/>
          <w:sz w:val="20"/>
          <w:szCs w:val="20"/>
          <w:lang w:val="hy-AM"/>
        </w:rPr>
        <w:t>указания</w:t>
      </w:r>
      <w:r w:rsidR="00CA1F39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CA1F39" w:rsidRPr="009E10BB">
        <w:rPr>
          <w:rFonts w:ascii="Arial Black" w:hAnsi="Arial Black" w:cs="Calibri"/>
          <w:sz w:val="20"/>
          <w:szCs w:val="20"/>
          <w:lang w:val="hy-AM"/>
        </w:rPr>
        <w:t>имени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до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истечения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срока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установленного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для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внесения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изменений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приглашение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</w:rPr>
        <w:t>имеет</w:t>
      </w:r>
      <w:r w:rsidR="00F9791A" w:rsidRPr="009E10BB">
        <w:rPr>
          <w:rFonts w:ascii="Arial Black" w:hAnsi="Arial Black"/>
          <w:sz w:val="20"/>
          <w:szCs w:val="20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</w:rPr>
        <w:t>право</w:t>
      </w:r>
      <w:r w:rsidR="00F9791A" w:rsidRPr="009E10BB">
        <w:rPr>
          <w:rFonts w:ascii="Arial Black" w:hAnsi="Arial Black"/>
          <w:sz w:val="20"/>
          <w:szCs w:val="20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по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электронной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почте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представить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секретарю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оценочной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комиссии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обоснования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по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характеристикам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предмета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закупки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установленным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приглашениемс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точки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зрения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предусмотренных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Законом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требований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обеспечения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конкуренции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исключения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дискриминации</w:t>
      </w:r>
      <w:r w:rsidR="00023F8F" w:rsidRPr="009E10BB">
        <w:rPr>
          <w:rFonts w:ascii="Arial Black" w:hAnsi="Arial Black"/>
          <w:sz w:val="20"/>
          <w:szCs w:val="20"/>
        </w:rPr>
        <w:t>.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случае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признания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представленных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обоснований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приемлемыми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оценочная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комиссия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установленный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срок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вносит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обусловленные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ими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изменения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="00750FFF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приглашение</w:t>
      </w:r>
      <w:r w:rsidR="00750FFF" w:rsidRPr="009E10BB">
        <w:rPr>
          <w:rFonts w:ascii="Arial Black" w:hAnsi="Arial Black"/>
          <w:sz w:val="20"/>
          <w:szCs w:val="20"/>
          <w:lang w:val="hy-AM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 w:cs="Arial Unicode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E648D1" w:rsidRPr="009E10BB">
        <w:rPr>
          <w:rFonts w:ascii="Arial Black" w:hAnsi="Arial Black"/>
          <w:sz w:val="20"/>
          <w:szCs w:val="20"/>
          <w:lang w:val="hy-AM"/>
        </w:rPr>
        <w:t>6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исчисляется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этих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изменениях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продлить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новое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="003E40A7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2"/>
        <w:t>6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96865" w:rsidRPr="009E10BB" w:rsidRDefault="00955A1E" w:rsidP="00B46D58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4. </w:t>
      </w:r>
      <w:r w:rsidRPr="009E10BB">
        <w:rPr>
          <w:rFonts w:ascii="Arial Black" w:hAnsi="Arial Black" w:cs="Calibri"/>
          <w:b/>
          <w:sz w:val="20"/>
          <w:szCs w:val="20"/>
        </w:rPr>
        <w:t>ПОРЯДОК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ПОДАЧИ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4.1</w:t>
      </w:r>
      <w:r w:rsidR="00A34DFE" w:rsidRPr="009E10BB">
        <w:rPr>
          <w:rFonts w:ascii="Arial Black" w:hAnsi="Arial Black"/>
          <w:sz w:val="20"/>
          <w:szCs w:val="20"/>
        </w:rPr>
        <w:t>.</w:t>
      </w:r>
      <w:r w:rsidR="009C791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486B55" w:rsidRPr="009E10BB" w:rsidRDefault="00096865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Участник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может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подать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как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для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каждого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лота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так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для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нескольких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всех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лотов</w:t>
      </w:r>
      <w:r w:rsidRPr="009E10BB">
        <w:rPr>
          <w:rFonts w:ascii="Arial Black" w:hAnsi="Arial Black"/>
        </w:rPr>
        <w:t>.</w:t>
      </w:r>
    </w:p>
    <w:p w:rsidR="00096865" w:rsidRPr="009E10BB" w:rsidRDefault="000946A3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Заявка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подается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истечения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срока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установленного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для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этого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Приглашением</w:t>
      </w:r>
      <w:r w:rsidRPr="009E10BB">
        <w:rPr>
          <w:rFonts w:ascii="Arial Black" w:hAnsi="Arial Black"/>
        </w:rPr>
        <w:t>.</w:t>
      </w:r>
    </w:p>
    <w:p w:rsidR="00096865" w:rsidRPr="009E10BB" w:rsidRDefault="000946A3" w:rsidP="00B46D58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Порядок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подготовки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описан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2 </w:t>
      </w:r>
      <w:r w:rsidRPr="009E10BB">
        <w:rPr>
          <w:rFonts w:ascii="Arial Black" w:hAnsi="Arial Black" w:cs="Calibri"/>
        </w:rPr>
        <w:t>настоящего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приглашения</w:t>
      </w:r>
      <w:r w:rsidRPr="009E10BB">
        <w:rPr>
          <w:rFonts w:ascii="Arial Black" w:hAnsi="Arial Black"/>
        </w:rPr>
        <w:t xml:space="preserve"> -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инструкции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подготовке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="00B4502F" w:rsidRPr="009E10BB">
        <w:rPr>
          <w:rFonts w:ascii="Arial Black" w:hAnsi="Arial Black" w:cs="Calibri"/>
        </w:rPr>
        <w:t>запрос</w:t>
      </w:r>
      <w:r w:rsidR="00B4502F" w:rsidRPr="009E10BB">
        <w:rPr>
          <w:rFonts w:ascii="Arial Black" w:hAnsi="Arial Black"/>
        </w:rPr>
        <w:t xml:space="preserve"> </w:t>
      </w:r>
      <w:r w:rsidR="00B4502F" w:rsidRPr="009E10BB">
        <w:rPr>
          <w:rFonts w:ascii="Arial Black" w:hAnsi="Arial Black" w:cs="Calibri"/>
        </w:rPr>
        <w:t>котировки</w:t>
      </w:r>
      <w:r w:rsidRPr="009E10BB">
        <w:rPr>
          <w:rFonts w:ascii="Arial Black" w:hAnsi="Arial Black"/>
        </w:rPr>
        <w:t>.</w:t>
      </w:r>
    </w:p>
    <w:p w:rsidR="001C7BCE" w:rsidRPr="009E10BB" w:rsidRDefault="001C7BCE" w:rsidP="001C7BCE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4"/>
          <w:szCs w:val="24"/>
        </w:rPr>
      </w:pPr>
      <w:r w:rsidRPr="009E10BB">
        <w:rPr>
          <w:rFonts w:ascii="Arial Black" w:hAnsi="Arial Black"/>
          <w:sz w:val="24"/>
          <w:szCs w:val="24"/>
        </w:rPr>
        <w:t>4.2.</w:t>
      </w:r>
      <w:r w:rsidRPr="009E10BB">
        <w:rPr>
          <w:rFonts w:ascii="Arial Black" w:hAnsi="Arial Black"/>
          <w:sz w:val="24"/>
          <w:szCs w:val="24"/>
        </w:rPr>
        <w:tab/>
      </w:r>
      <w:r w:rsidRPr="009E10BB">
        <w:rPr>
          <w:rFonts w:ascii="Arial Black" w:hAnsi="Arial Black" w:cs="Calibri"/>
          <w:sz w:val="24"/>
          <w:szCs w:val="24"/>
        </w:rPr>
        <w:t>Заявки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на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процедуру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необходимо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представить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в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комиссию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по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адресу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="00880C86" w:rsidRPr="009E10BB">
        <w:rPr>
          <w:rFonts w:ascii="Arial Black" w:hAnsi="Arial Black" w:cs="Calibri"/>
        </w:rPr>
        <w:t>адресу</w:t>
      </w:r>
      <w:r w:rsidR="00BD744F" w:rsidRPr="009E10BB">
        <w:t xml:space="preserve"> </w:t>
      </w:r>
      <w:r w:rsidR="00BD744F" w:rsidRPr="009E10BB">
        <w:rPr>
          <w:rFonts w:ascii="Arial Black" w:hAnsi="Arial Black"/>
          <w:spacing w:val="6"/>
        </w:rPr>
        <w:t xml:space="preserve">Армавирский район. Мецаморская община, гр. Административный центр Мецамор, дом 1, 2-й этаж, ОНО "Благоустройство Мецамора" </w:t>
      </w:r>
      <w:r w:rsidR="00074939" w:rsidRPr="009E10BB">
        <w:rPr>
          <w:rFonts w:ascii="Arial Black" w:hAnsi="Arial Black"/>
          <w:spacing w:val="6"/>
        </w:rPr>
        <w:t>ремонтно</w:t>
      </w:r>
      <w:r w:rsidR="00645D21" w:rsidRPr="009E10BB">
        <w:rPr>
          <w:rFonts w:asciiTheme="minorHAnsi" w:hAnsiTheme="minorHAnsi"/>
          <w:spacing w:val="6"/>
          <w:lang w:val="hy-AM"/>
        </w:rPr>
        <w:t xml:space="preserve"> </w:t>
      </w:r>
      <w:r w:rsidR="00074939" w:rsidRPr="009E10BB">
        <w:rPr>
          <w:rFonts w:ascii="Arial Black" w:hAnsi="Arial Black"/>
          <w:spacing w:val="6"/>
        </w:rPr>
        <w:t>строительный отдел</w:t>
      </w:r>
      <w:r w:rsidR="00074939" w:rsidRPr="009E10BB">
        <w:rPr>
          <w:rFonts w:asciiTheme="minorHAnsi" w:hAnsiTheme="minorHAnsi"/>
          <w:spacing w:val="6"/>
          <w:lang w:val="hy-AM"/>
        </w:rPr>
        <w:t xml:space="preserve">  </w:t>
      </w:r>
      <w:r w:rsidRPr="009E10BB">
        <w:rPr>
          <w:rFonts w:ascii="Arial Black" w:hAnsi="Arial Black" w:cs="Calibri"/>
          <w:sz w:val="22"/>
          <w:szCs w:val="22"/>
        </w:rPr>
        <w:t>не</w:t>
      </w:r>
      <w:r w:rsidRPr="009E10BB">
        <w:rPr>
          <w:rFonts w:ascii="Arial Black" w:hAnsi="Arial Black"/>
          <w:sz w:val="22"/>
          <w:szCs w:val="22"/>
        </w:rPr>
        <w:t xml:space="preserve"> </w:t>
      </w:r>
      <w:r w:rsidRPr="009E10BB">
        <w:rPr>
          <w:rFonts w:ascii="Arial Black" w:hAnsi="Arial Black" w:cs="Calibri"/>
          <w:sz w:val="22"/>
          <w:szCs w:val="22"/>
        </w:rPr>
        <w:t>позднее</w:t>
      </w:r>
      <w:r w:rsidRPr="009E10BB">
        <w:rPr>
          <w:rFonts w:ascii="Arial Black" w:hAnsi="Arial Black"/>
          <w:sz w:val="22"/>
          <w:szCs w:val="22"/>
        </w:rPr>
        <w:t xml:space="preserve">, </w:t>
      </w:r>
      <w:r w:rsidRPr="009E10BB">
        <w:rPr>
          <w:rFonts w:ascii="Arial Black" w:hAnsi="Arial Black" w:cs="Calibri"/>
          <w:sz w:val="22"/>
          <w:szCs w:val="22"/>
        </w:rPr>
        <w:t>чем</w:t>
      </w:r>
      <w:r w:rsidRPr="009E10BB">
        <w:rPr>
          <w:rFonts w:ascii="Arial Black" w:hAnsi="Arial Black"/>
          <w:sz w:val="22"/>
          <w:szCs w:val="22"/>
        </w:rPr>
        <w:t xml:space="preserve"> </w:t>
      </w:r>
      <w:r w:rsidRPr="009E10BB">
        <w:rPr>
          <w:rFonts w:ascii="Arial Black" w:hAnsi="Arial Black"/>
          <w:b/>
          <w:sz w:val="22"/>
          <w:szCs w:val="22"/>
        </w:rPr>
        <w:t>"</w:t>
      </w:r>
      <w:r w:rsidR="005A76F9" w:rsidRPr="009E10BB">
        <w:rPr>
          <w:rFonts w:ascii="Arial Black" w:hAnsi="Arial Black"/>
          <w:b/>
          <w:sz w:val="22"/>
          <w:szCs w:val="22"/>
        </w:rPr>
        <w:t xml:space="preserve"> </w:t>
      </w:r>
      <w:r w:rsidR="00BD744F" w:rsidRPr="009E10BB">
        <w:rPr>
          <w:rFonts w:ascii="Arial Black" w:hAnsi="Arial Black"/>
          <w:b/>
          <w:sz w:val="22"/>
          <w:szCs w:val="22"/>
        </w:rPr>
        <w:t>11</w:t>
      </w:r>
      <w:r w:rsidRPr="009E10BB">
        <w:rPr>
          <w:rFonts w:ascii="Arial Black" w:hAnsi="Arial Black"/>
          <w:b/>
          <w:sz w:val="22"/>
          <w:szCs w:val="22"/>
        </w:rPr>
        <w:t xml:space="preserve"> </w:t>
      </w:r>
      <w:r w:rsidR="00BD744F" w:rsidRPr="009E10BB">
        <w:rPr>
          <w:rFonts w:ascii="Arial Black" w:hAnsi="Arial Black"/>
          <w:b/>
          <w:color w:val="000000"/>
          <w:sz w:val="22"/>
          <w:szCs w:val="22"/>
        </w:rPr>
        <w:t>:15</w:t>
      </w:r>
      <w:r w:rsidRPr="009E10BB">
        <w:rPr>
          <w:rFonts w:ascii="Arial Black" w:hAnsi="Arial Black"/>
          <w:b/>
          <w:sz w:val="22"/>
          <w:szCs w:val="22"/>
        </w:rPr>
        <w:t xml:space="preserve">" </w:t>
      </w:r>
      <w:r w:rsidRPr="009E10BB">
        <w:rPr>
          <w:rFonts w:ascii="Arial Black" w:hAnsi="Arial Black" w:cs="Calibri"/>
          <w:b/>
          <w:sz w:val="22"/>
          <w:szCs w:val="22"/>
        </w:rPr>
        <w:t>часов</w:t>
      </w:r>
      <w:r w:rsidRPr="009E10BB">
        <w:rPr>
          <w:rFonts w:ascii="Arial Black" w:hAnsi="Arial Black"/>
          <w:b/>
          <w:sz w:val="22"/>
          <w:szCs w:val="22"/>
        </w:rPr>
        <w:t xml:space="preserve"> "7</w:t>
      </w:r>
      <w:r w:rsidRPr="009E10BB">
        <w:rPr>
          <w:rFonts w:ascii="Arial Black" w:hAnsi="Arial Black" w:cs="Arial Armenian"/>
          <w:b/>
          <w:sz w:val="22"/>
          <w:szCs w:val="22"/>
        </w:rPr>
        <w:t>”</w:t>
      </w:r>
      <w:r w:rsidRPr="009E10BB">
        <w:rPr>
          <w:rFonts w:ascii="Arial Black" w:hAnsi="Arial Black"/>
          <w:b/>
          <w:sz w:val="22"/>
          <w:szCs w:val="22"/>
        </w:rPr>
        <w:t>-</w:t>
      </w:r>
      <w:r w:rsidRPr="009E10BB">
        <w:rPr>
          <w:rFonts w:ascii="Arial Black" w:hAnsi="Arial Black" w:cs="Calibri"/>
          <w:b/>
        </w:rPr>
        <w:t>го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дня</w:t>
      </w:r>
      <w:r w:rsidRPr="009E10BB">
        <w:rPr>
          <w:rFonts w:ascii="Arial Black" w:hAnsi="Arial Black"/>
          <w:sz w:val="24"/>
          <w:szCs w:val="24"/>
          <w:vertAlign w:val="subscript"/>
        </w:rPr>
        <w:t xml:space="preserve"> 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дня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с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даты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опубликования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в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бюллетене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объявления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и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приглашения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на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настоящую</w:t>
      </w:r>
      <w:r w:rsidRPr="009E10BB">
        <w:rPr>
          <w:rFonts w:ascii="Arial Black" w:hAnsi="Arial Black"/>
          <w:sz w:val="24"/>
          <w:szCs w:val="24"/>
        </w:rPr>
        <w:t xml:space="preserve"> </w:t>
      </w:r>
      <w:r w:rsidRPr="009E10BB">
        <w:rPr>
          <w:rFonts w:ascii="Arial Black" w:hAnsi="Arial Black" w:cs="Calibri"/>
          <w:sz w:val="24"/>
          <w:szCs w:val="24"/>
        </w:rPr>
        <w:t>процедуру</w:t>
      </w:r>
      <w:r w:rsidRPr="009E10BB">
        <w:rPr>
          <w:rFonts w:ascii="Arial Black" w:hAnsi="Arial Black"/>
          <w:sz w:val="24"/>
          <w:szCs w:val="24"/>
        </w:rPr>
        <w:t xml:space="preserve">. </w:t>
      </w:r>
    </w:p>
    <w:p w:rsidR="00A80ECD" w:rsidRPr="009E10BB" w:rsidRDefault="00A80ECD" w:rsidP="00163B89">
      <w:pPr>
        <w:pStyle w:val="BodyTextIndent"/>
        <w:widowControl w:val="0"/>
        <w:spacing w:after="160" w:line="240" w:lineRule="auto"/>
        <w:ind w:firstLine="0"/>
        <w:rPr>
          <w:rFonts w:ascii="Arial Black" w:hAnsi="Arial Black"/>
          <w:i w:val="0"/>
        </w:rPr>
      </w:pPr>
      <w:r w:rsidRPr="009E10BB">
        <w:rPr>
          <w:rFonts w:ascii="Arial Black" w:eastAsia="Arial Unicode MS" w:hAnsi="Arial Black" w:cs="Calibri"/>
          <w:i w:val="0"/>
        </w:rPr>
        <w:t>Заявки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на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процедуру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получает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и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в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журнале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регистрации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заявок</w:t>
      </w:r>
      <w:r w:rsidRPr="009E10BB">
        <w:rPr>
          <w:rFonts w:ascii="Arial Black" w:eastAsia="Arial Unicode MS" w:hAnsi="Arial Black" w:cs="Arial Unicode MS"/>
          <w:i w:val="0"/>
        </w:rPr>
        <w:t xml:space="preserve"> </w:t>
      </w:r>
      <w:r w:rsidRPr="009E10BB">
        <w:rPr>
          <w:rFonts w:ascii="Arial Black" w:eastAsia="Arial Unicode MS" w:hAnsi="Arial Black" w:cs="Calibri"/>
          <w:i w:val="0"/>
        </w:rPr>
        <w:t>регистрирует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секретарь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комиссии</w:t>
      </w:r>
      <w:r w:rsidRPr="009E10BB">
        <w:rPr>
          <w:rFonts w:ascii="Arial Black" w:hAnsi="Arial Black"/>
          <w:i w:val="0"/>
        </w:rPr>
        <w:t xml:space="preserve"> </w:t>
      </w:r>
      <w:r w:rsidR="001952C6" w:rsidRPr="009E10BB">
        <w:rPr>
          <w:rFonts w:ascii="Arial Black" w:hAnsi="Arial Black" w:cs="Calibri"/>
          <w:i w:val="0"/>
        </w:rPr>
        <w:t>Геворг</w:t>
      </w:r>
      <w:r w:rsidR="001952C6" w:rsidRPr="009E10BB">
        <w:rPr>
          <w:rFonts w:ascii="Arial Black" w:hAnsi="Arial Black"/>
          <w:i w:val="0"/>
        </w:rPr>
        <w:t xml:space="preserve"> </w:t>
      </w:r>
      <w:r w:rsidR="001952C6" w:rsidRPr="009E10BB">
        <w:rPr>
          <w:rFonts w:ascii="Arial Black" w:hAnsi="Arial Black" w:cs="Calibri"/>
          <w:i w:val="0"/>
        </w:rPr>
        <w:t>Амирджанян</w:t>
      </w:r>
      <w:r w:rsidR="001952C6"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Секретарь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комиссии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регистрирует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журнале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регистрации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очередности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получения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указанием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журнале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регистрации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номера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регистрации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даты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времени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требованию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этом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выдается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справка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поданные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после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истечения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окончательного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срока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подачи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заявок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журнале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регистрации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регистрируются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течение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двух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рабочих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дней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следующих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днем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получения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возвращаются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секретарем</w:t>
      </w:r>
      <w:r w:rsidRPr="009E10BB">
        <w:rPr>
          <w:rFonts w:ascii="Arial Black" w:hAnsi="Arial Black"/>
          <w:i w:val="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4.3.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представляет</w:t>
      </w:r>
      <w:r w:rsidRPr="009E10BB">
        <w:rPr>
          <w:rFonts w:ascii="Arial Black" w:hAnsi="Arial Black"/>
        </w:rPr>
        <w:t>: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1) </w:t>
      </w:r>
      <w:r w:rsidRPr="009E10BB">
        <w:rPr>
          <w:rFonts w:ascii="Arial Black" w:hAnsi="Arial Black" w:cs="Calibri"/>
          <w:sz w:val="20"/>
          <w:szCs w:val="20"/>
        </w:rPr>
        <w:t>утвержденное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заявление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почты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учетный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налогоплательщика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телефона</w:t>
      </w:r>
      <w:r w:rsidRPr="009E10BB">
        <w:rPr>
          <w:rFonts w:ascii="Arial Black" w:hAnsi="Arial Black"/>
          <w:sz w:val="20"/>
          <w:szCs w:val="20"/>
        </w:rPr>
        <w:t xml:space="preserve"> 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включает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подтверждение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подтверждение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2.4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   </w:t>
      </w:r>
    </w:p>
    <w:p w:rsidR="00164A63" w:rsidRPr="009E10BB" w:rsidRDefault="00164A63" w:rsidP="00164A63">
      <w:pPr>
        <w:ind w:firstLine="28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отсутствии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злоупотребления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доминирующим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положением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антиконкурентного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отсутствии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одновременного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взаимосвязянных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учрежденных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принадлежащую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284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данные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физического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лица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физических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лиц</w:t>
      </w:r>
      <w:r w:rsidRPr="009E10BB">
        <w:rPr>
          <w:rFonts w:ascii="Arial Black" w:hAnsi="Arial Black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которое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которые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прямо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косвенно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владеет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владеют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более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десятью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процентами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голосующих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акций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долей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паев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уставном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капитале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включая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акции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предъявителя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лица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лиц</w:t>
      </w:r>
      <w:r w:rsidRPr="009E10BB">
        <w:rPr>
          <w:rFonts w:ascii="Arial Black" w:hAnsi="Arial Black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обладающего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обладающих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правом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назначать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освобождать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должности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членов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исполнительного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органа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либо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получающего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получающих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более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пятнадцати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процентов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прибыли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полученной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результате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осуществления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участником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предпринимательской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или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иной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деятельности</w:t>
      </w:r>
      <w:r w:rsidRPr="009E10BB">
        <w:rPr>
          <w:rFonts w:ascii="Arial Black" w:hAnsi="Arial Black"/>
          <w:spacing w:val="-6"/>
          <w:sz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</w:rPr>
        <w:t>При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отсутствии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указанных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настоящем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подпункте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лиц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представляются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данные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руководителя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членов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исполнительного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органа</w:t>
      </w:r>
      <w:r w:rsidRPr="009E10BB">
        <w:rPr>
          <w:rFonts w:ascii="Arial Black" w:hAnsi="Arial Black"/>
          <w:spacing w:val="-6"/>
          <w:sz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</w:rPr>
        <w:t>При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этом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если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участник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объявляется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отобранным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участником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то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предусмотренная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настоящим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абзацем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информация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после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вскрытия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заявок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опубликовывается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бюллетене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вместе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с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объявлением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решении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</w:t>
      </w:r>
      <w:r w:rsidRPr="009E10BB">
        <w:rPr>
          <w:rFonts w:ascii="Arial Black" w:hAnsi="Arial Black"/>
          <w:sz w:val="20"/>
        </w:rPr>
        <w:t xml:space="preserve">; 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284"/>
        <w:rPr>
          <w:rFonts w:ascii="Arial Black" w:hAnsi="Arial Black"/>
          <w:sz w:val="20"/>
          <w:lang w:val="hy-AM"/>
        </w:rPr>
      </w:pPr>
      <w:r w:rsidRPr="009E10BB">
        <w:rPr>
          <w:rFonts w:ascii="Arial Black" w:hAnsi="Arial Black"/>
          <w:sz w:val="20"/>
        </w:rPr>
        <w:t xml:space="preserve">  2) </w:t>
      </w:r>
      <w:r w:rsidRPr="009E10BB">
        <w:rPr>
          <w:rFonts w:ascii="Arial Black" w:hAnsi="Arial Black" w:cs="Calibri"/>
          <w:sz w:val="20"/>
        </w:rPr>
        <w:t>технические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характеристики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предлагаемого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также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знак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фирменное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наименование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марка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наименование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производителя</w:t>
      </w:r>
      <w:r w:rsidRPr="009E10BB">
        <w:rPr>
          <w:rFonts w:ascii="Arial Black" w:hAnsi="Arial Black"/>
          <w:sz w:val="20"/>
        </w:rPr>
        <w:t>, (</w:t>
      </w:r>
      <w:r w:rsidRPr="009E10BB">
        <w:rPr>
          <w:rFonts w:ascii="Arial Black" w:hAnsi="Arial Black" w:cs="Calibri"/>
          <w:sz w:val="20"/>
        </w:rPr>
        <w:t>далее</w:t>
      </w:r>
      <w:r w:rsidRPr="009E10BB">
        <w:rPr>
          <w:rFonts w:ascii="Arial Black" w:hAnsi="Arial Black" w:cs="Arial Armenian"/>
          <w:sz w:val="20"/>
        </w:rPr>
        <w:t> —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полное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описание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товара</w:t>
      </w:r>
      <w:r w:rsidRPr="009E10BB">
        <w:rPr>
          <w:rFonts w:ascii="Arial Black" w:hAnsi="Arial Black"/>
          <w:sz w:val="20"/>
        </w:rPr>
        <w:t xml:space="preserve">).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произведенные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более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производителем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также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разные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знаки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фирменное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наименование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марку</w:t>
      </w:r>
      <w:r w:rsidRPr="009E10BB" w:rsidDel="001B47B5">
        <w:rPr>
          <w:rFonts w:ascii="Arial Black" w:hAnsi="Arial Black"/>
          <w:sz w:val="20"/>
        </w:rPr>
        <w:t xml:space="preserve"> </w:t>
      </w:r>
      <w:r w:rsidRPr="009E10BB">
        <w:rPr>
          <w:rStyle w:val="FootnoteReference"/>
          <w:rFonts w:ascii="Arial Black" w:hAnsi="Arial Black" w:cs="Sylfaen"/>
          <w:sz w:val="20"/>
        </w:rPr>
        <w:footnoteReference w:customMarkFollows="1" w:id="3"/>
        <w:t>7</w:t>
      </w:r>
      <w:r w:rsidRPr="009E10BB">
        <w:rPr>
          <w:rFonts w:ascii="Arial Black" w:hAnsi="Arial Black" w:cs="Sylfaen"/>
          <w:sz w:val="20"/>
        </w:rPr>
        <w:t>:</w:t>
      </w:r>
      <w:r w:rsidRPr="009E10BB">
        <w:rPr>
          <w:rFonts w:ascii="Arial Black" w:hAnsi="Arial Black"/>
          <w:sz w:val="20"/>
        </w:rPr>
        <w:t xml:space="preserve">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  <w:lang w:val="hy-AM"/>
        </w:rPr>
        <w:t>3</w:t>
      </w:r>
      <w:r w:rsidRPr="009E10BB">
        <w:rPr>
          <w:rFonts w:ascii="Arial Black" w:hAnsi="Arial Black"/>
          <w:sz w:val="20"/>
        </w:rPr>
        <w:t>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утвержденное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банковской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гарантии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4"/>
        <w:t>8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5)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копию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агентского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лица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являющегося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стороной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заключаемый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будет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исполняться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через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агентство</w:t>
      </w:r>
      <w:r w:rsidRPr="009E10BB">
        <w:rPr>
          <w:rFonts w:ascii="Arial Black" w:hAnsi="Arial Black"/>
          <w:sz w:val="20"/>
        </w:rPr>
        <w:t>;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6)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копию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совместной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деятельности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участвуют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процедуре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порядке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совместной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деятельности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консорциумом</w:t>
      </w:r>
      <w:r w:rsidRPr="009E10BB">
        <w:rPr>
          <w:rFonts w:ascii="Arial Black" w:hAnsi="Arial Black"/>
          <w:sz w:val="20"/>
        </w:rPr>
        <w:t>);</w:t>
      </w:r>
    </w:p>
    <w:p w:rsidR="00164A63" w:rsidRPr="009E10BB" w:rsidRDefault="00164A63" w:rsidP="00164A63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 w:cs="Sylfaen"/>
          <w:sz w:val="20"/>
          <w:szCs w:val="20"/>
        </w:rPr>
        <w:t xml:space="preserve">) </w:t>
      </w:r>
    </w:p>
    <w:p w:rsidR="00164A63" w:rsidRPr="009E10BB" w:rsidRDefault="00164A63" w:rsidP="00164A63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  • </w:t>
      </w:r>
      <w:r w:rsidRPr="009E10BB">
        <w:rPr>
          <w:rFonts w:ascii="Arial Black" w:hAnsi="Arial Black" w:cs="Calibri"/>
          <w:sz w:val="20"/>
          <w:szCs w:val="20"/>
        </w:rPr>
        <w:t>ни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подавать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отдельную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данную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процедуру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один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</w:t>
      </w:r>
      <w:r w:rsidRPr="009E10BB">
        <w:rPr>
          <w:rFonts w:ascii="Arial Black" w:hAnsi="Arial Black" w:cs="Sylfaen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несоблюдения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абзаца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вскрытию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отклоняются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 w:cs="Sylfaen"/>
          <w:sz w:val="20"/>
          <w:szCs w:val="20"/>
        </w:rPr>
        <w:t>;</w:t>
      </w:r>
    </w:p>
    <w:p w:rsidR="00164A63" w:rsidRPr="009E10BB" w:rsidRDefault="00164A63" w:rsidP="00164A63">
      <w:pPr>
        <w:pStyle w:val="norm"/>
        <w:widowControl w:val="0"/>
        <w:spacing w:after="120" w:line="240" w:lineRule="auto"/>
        <w:ind w:firstLine="0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Sylfaen"/>
          <w:sz w:val="20"/>
        </w:rPr>
        <w:t xml:space="preserve">  •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договором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совместной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деятельности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установлено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что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общие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дела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ведет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отдельный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совместной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деятельности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подается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выплаты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производятся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этому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участнику</w:t>
      </w:r>
      <w:r w:rsidRPr="009E10BB">
        <w:rPr>
          <w:rFonts w:ascii="Arial Black" w:hAnsi="Arial Black" w:cs="Sylfaen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когда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договором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совместной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деятельности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предусмотрено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lastRenderedPageBreak/>
        <w:t>что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ведении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общих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дел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каждый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имеет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право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действовать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имени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всех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платежи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его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основании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производятся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представившему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заявку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участнику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rPr>
          <w:rFonts w:ascii="Arial Black" w:hAnsi="Arial Black"/>
          <w:b/>
          <w:sz w:val="20"/>
          <w:szCs w:val="20"/>
        </w:rPr>
      </w:pPr>
    </w:p>
    <w:p w:rsidR="0049655D" w:rsidRPr="009E10BB" w:rsidRDefault="0049655D">
      <w:pPr>
        <w:rPr>
          <w:rFonts w:ascii="Arial Black" w:hAnsi="Arial Black"/>
          <w:b/>
          <w:sz w:val="20"/>
          <w:szCs w:val="20"/>
        </w:rPr>
      </w:pPr>
    </w:p>
    <w:p w:rsidR="00164A63" w:rsidRPr="009E10BB" w:rsidRDefault="00164A63" w:rsidP="00164A63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5.</w:t>
      </w:r>
      <w:r w:rsidRPr="009E10BB">
        <w:rPr>
          <w:rFonts w:ascii="Arial Black" w:hAnsi="Arial Black" w:cs="Calibri"/>
          <w:b/>
          <w:sz w:val="20"/>
          <w:szCs w:val="20"/>
        </w:rPr>
        <w:t>ЦЕНОВОЕ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ПРЕДЛОЖЕНИЕ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Предлагаемая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помимо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стоимости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расходы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транспортировки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страхования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пошлин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налогов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себестоимости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Расчет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предлагаемой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5.2.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форме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расчета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состоящего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обобщенных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компонентов</w:t>
      </w:r>
      <w:r w:rsidRPr="009E10BB">
        <w:rPr>
          <w:rFonts w:ascii="Arial Black" w:hAnsi="Arial Black"/>
          <w:sz w:val="20"/>
        </w:rPr>
        <w:t xml:space="preserve"> -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совокупность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себестоимости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прогнозируемой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прибыли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Расчет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компонентов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разбивка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другие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детали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требуются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представляются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сделки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должен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уплатить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государственный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бюджет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Республики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Армения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представляемом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отдельной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строкой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предусматривается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размер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подлежащей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выплате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вида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налога</w:t>
      </w:r>
      <w:r w:rsidRPr="009E10BB">
        <w:rPr>
          <w:rFonts w:ascii="Arial Black" w:hAnsi="Arial Black"/>
          <w:sz w:val="20"/>
        </w:rPr>
        <w:t xml:space="preserve">. </w:t>
      </w:r>
    </w:p>
    <w:p w:rsidR="00164A63" w:rsidRPr="009E10BB" w:rsidRDefault="00164A63" w:rsidP="00164A63">
      <w:pPr>
        <w:pStyle w:val="norm"/>
        <w:widowControl w:val="0"/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Оценка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сравнение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осуществляются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без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исчисления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указанной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подлежит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отклонению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>: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графы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ценового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заполнены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только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общая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цена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только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б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между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графах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", </w:t>
      </w:r>
      <w:r w:rsidRPr="009E10BB">
        <w:rPr>
          <w:rFonts w:ascii="Arial Black" w:hAnsi="Arial Black" w:cs="Calibri"/>
          <w:sz w:val="20"/>
        </w:rPr>
        <w:t>есть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однако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какой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либо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соответствует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указанной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графе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общая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цена</w:t>
      </w:r>
      <w:r w:rsidRPr="009E10BB">
        <w:rPr>
          <w:rFonts w:ascii="Arial Black" w:hAnsi="Arial Black"/>
          <w:sz w:val="20"/>
        </w:rPr>
        <w:t>";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номер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лота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указан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неверно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однако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наименование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предмета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заполнено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правильно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г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округлены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пяти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десятых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целого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числа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ниже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пять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десятых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более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целого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числа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выше</w:t>
      </w:r>
      <w:r w:rsidRPr="009E10BB">
        <w:rPr>
          <w:rFonts w:ascii="Arial Black" w:hAnsi="Arial Black"/>
          <w:sz w:val="20"/>
        </w:rPr>
        <w:t xml:space="preserve">,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заполнены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так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они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соответствуют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друг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другу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буквами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лишние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слова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результате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получается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несуществующая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абзаце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оценочная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принимает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совокупность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прописью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графах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добавленную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>".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суммах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буквами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графах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лумы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указаны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цифрах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5.3.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заключаемого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стабильна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числом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предлагаемой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исполнения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ценой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требоваться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обоснований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каких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либо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сведений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документов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типа</w:t>
      </w:r>
      <w:r w:rsidRPr="009E10BB">
        <w:rPr>
          <w:rFonts w:ascii="Arial Black" w:hAnsi="Arial Black"/>
          <w:sz w:val="20"/>
        </w:rPr>
        <w:t xml:space="preserve">; </w:t>
      </w:r>
      <w:r w:rsidRPr="009E10BB">
        <w:rPr>
          <w:rFonts w:ascii="Arial Black" w:hAnsi="Arial Black" w:cs="Calibri"/>
          <w:sz w:val="20"/>
        </w:rPr>
        <w:t>также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lastRenderedPageBreak/>
        <w:t>размер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прибыли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быть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ограничен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приглашением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952C6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</w:p>
    <w:p w:rsidR="00164A63" w:rsidRPr="009E10BB" w:rsidRDefault="00164A63" w:rsidP="00164A63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b/>
          <w:sz w:val="20"/>
          <w:szCs w:val="20"/>
        </w:rPr>
        <w:t>СРОК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ДЕЙСТВИЯ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ПОРЯДОК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ВНЕСЕНИЯ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ИЗМЕНЕНИЙ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В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ИХ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ОТЗЫВА</w:t>
      </w:r>
    </w:p>
    <w:p w:rsidR="00164A63" w:rsidRPr="009E10BB" w:rsidRDefault="00164A63" w:rsidP="00164A63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/>
          <w:i w:val="0"/>
        </w:rPr>
        <w:t>6.1.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Согласно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статье</w:t>
      </w:r>
      <w:r w:rsidRPr="009E10BB">
        <w:rPr>
          <w:rFonts w:ascii="Arial Black" w:hAnsi="Arial Black"/>
          <w:i w:val="0"/>
        </w:rPr>
        <w:t xml:space="preserve"> 31 </w:t>
      </w:r>
      <w:r w:rsidRPr="009E10BB">
        <w:rPr>
          <w:rFonts w:ascii="Arial Black" w:hAnsi="Arial Black" w:cs="Calibri"/>
          <w:i w:val="0"/>
        </w:rPr>
        <w:t>Закона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действительна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заключения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договора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соответствии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Законом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отзыва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отклонения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объявления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настоящей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процедуры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несостоявшейся</w:t>
      </w:r>
      <w:r w:rsidRPr="009E10BB">
        <w:rPr>
          <w:rFonts w:ascii="Arial Black" w:hAnsi="Arial Black"/>
          <w:i w:val="0"/>
        </w:rPr>
        <w:t>.</w:t>
      </w:r>
    </w:p>
    <w:p w:rsidR="00164A63" w:rsidRPr="009E10BB" w:rsidRDefault="00164A63" w:rsidP="00164A63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6.2.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Согласно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статье</w:t>
      </w:r>
      <w:r w:rsidRPr="009E10BB">
        <w:rPr>
          <w:rFonts w:ascii="Arial Black" w:hAnsi="Arial Black"/>
          <w:i w:val="0"/>
        </w:rPr>
        <w:t xml:space="preserve"> 31 </w:t>
      </w:r>
      <w:r w:rsidRPr="009E10BB">
        <w:rPr>
          <w:rFonts w:ascii="Arial Black" w:hAnsi="Arial Black" w:cs="Calibri"/>
          <w:i w:val="0"/>
        </w:rPr>
        <w:t>Закона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указанного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пункте</w:t>
      </w:r>
      <w:r w:rsidRPr="009E10BB">
        <w:rPr>
          <w:rFonts w:ascii="Arial Black" w:hAnsi="Arial Black"/>
          <w:i w:val="0"/>
        </w:rPr>
        <w:t xml:space="preserve"> 4.2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/>
          <w:i w:val="0"/>
        </w:rPr>
        <w:t xml:space="preserve"> 1 </w:t>
      </w:r>
      <w:r w:rsidRPr="009E10BB">
        <w:rPr>
          <w:rFonts w:ascii="Arial Black" w:hAnsi="Arial Black" w:cs="Calibri"/>
          <w:i w:val="0"/>
        </w:rPr>
        <w:t>настоящего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окончательного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срока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подачи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заявок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может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изменить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отозвать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свою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заявку</w:t>
      </w:r>
      <w:r w:rsidRPr="009E10BB">
        <w:rPr>
          <w:rFonts w:ascii="Arial Black" w:hAnsi="Arial Black"/>
          <w:i w:val="0"/>
        </w:rPr>
        <w:t>.</w:t>
      </w:r>
    </w:p>
    <w:p w:rsidR="002626F7" w:rsidRPr="009E10BB" w:rsidRDefault="002626F7" w:rsidP="00B46D58">
      <w:pPr>
        <w:rPr>
          <w:rFonts w:ascii="Arial Black" w:hAnsi="Arial Black" w:cs="Sylfaen"/>
          <w:sz w:val="20"/>
          <w:szCs w:val="20"/>
        </w:rPr>
      </w:pPr>
    </w:p>
    <w:p w:rsidR="00096865" w:rsidRPr="009E10BB" w:rsidRDefault="00E70FC4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8.</w:t>
      </w:r>
      <w:r w:rsidRPr="009E10BB">
        <w:rPr>
          <w:rFonts w:ascii="Arial Black" w:hAnsi="Arial Black" w:cs="Calibri"/>
          <w:b/>
          <w:sz w:val="20"/>
          <w:szCs w:val="20"/>
        </w:rPr>
        <w:t>ВСКРЫТИЕ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ОЦЕНКА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8E3C53" w:rsidRPr="009E10BB">
        <w:rPr>
          <w:rFonts w:ascii="Arial Black" w:hAnsi="Arial Black"/>
          <w:b/>
          <w:sz w:val="20"/>
          <w:szCs w:val="20"/>
        </w:rPr>
        <w:br/>
      </w:r>
      <w:r w:rsidR="00807178" w:rsidRPr="009E10BB">
        <w:rPr>
          <w:rFonts w:ascii="Arial Black" w:hAnsi="Arial Black" w:cs="Calibri"/>
          <w:b/>
          <w:sz w:val="20"/>
          <w:szCs w:val="20"/>
        </w:rPr>
        <w:t>ПОДВЕДЕНИЕ</w:t>
      </w:r>
      <w:r w:rsidR="00807178" w:rsidRPr="009E10BB">
        <w:rPr>
          <w:rFonts w:ascii="Arial Black" w:hAnsi="Arial Black"/>
          <w:b/>
          <w:sz w:val="20"/>
          <w:szCs w:val="20"/>
        </w:rPr>
        <w:t xml:space="preserve"> </w:t>
      </w:r>
      <w:r w:rsidR="00807178" w:rsidRPr="009E10BB">
        <w:rPr>
          <w:rFonts w:ascii="Arial Black" w:hAnsi="Arial Black" w:cs="Calibri"/>
          <w:b/>
          <w:sz w:val="20"/>
          <w:szCs w:val="20"/>
        </w:rPr>
        <w:t>ИТОГОВ</w:t>
      </w:r>
      <w:r w:rsidR="00807178"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096865" w:rsidRPr="009E10BB" w:rsidRDefault="00FD2748" w:rsidP="00B46D58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Tahoma"/>
        </w:rPr>
      </w:pPr>
      <w:r w:rsidRPr="009E10BB">
        <w:rPr>
          <w:rFonts w:ascii="Arial Black" w:hAnsi="Arial Black"/>
        </w:rPr>
        <w:t>8.1</w:t>
      </w:r>
      <w:r w:rsidR="00D07367" w:rsidRPr="009E10BB">
        <w:rPr>
          <w:rFonts w:ascii="Arial Black" w:hAnsi="Arial Black"/>
        </w:rPr>
        <w:t>.</w:t>
      </w:r>
      <w:r w:rsidR="00D07367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Вскрытие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произойдет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"</w:t>
      </w:r>
      <w:r w:rsidR="00FE53B3" w:rsidRPr="009E10BB">
        <w:rPr>
          <w:rFonts w:ascii="Arial Black" w:hAnsi="Arial Black"/>
        </w:rPr>
        <w:t>7</w:t>
      </w:r>
      <w:r w:rsidRPr="009E10BB">
        <w:rPr>
          <w:rFonts w:ascii="Arial Black" w:hAnsi="Arial Black"/>
        </w:rPr>
        <w:t>"-</w:t>
      </w:r>
      <w:r w:rsidRPr="009E10BB">
        <w:rPr>
          <w:rFonts w:ascii="Arial Black" w:hAnsi="Arial Black" w:cs="Calibri"/>
        </w:rPr>
        <w:t>ый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день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"</w:t>
      </w:r>
      <w:r w:rsidR="004C18E2" w:rsidRPr="009E10BB">
        <w:rPr>
          <w:rFonts w:asciiTheme="minorHAnsi" w:hAnsiTheme="minorHAnsi"/>
          <w:sz w:val="24"/>
          <w:szCs w:val="24"/>
          <w:lang w:val="hy-AM"/>
        </w:rPr>
        <w:t>11</w:t>
      </w:r>
      <w:r w:rsidR="008875BE" w:rsidRPr="009E10BB">
        <w:rPr>
          <w:rFonts w:ascii="Arial" w:hAnsi="Arial" w:cs="Arial"/>
          <w:sz w:val="24"/>
          <w:szCs w:val="24"/>
          <w:lang w:val="hy-AM"/>
        </w:rPr>
        <w:t>։</w:t>
      </w:r>
      <w:r w:rsidR="004C18E2" w:rsidRPr="009E10BB">
        <w:rPr>
          <w:rFonts w:asciiTheme="minorHAnsi" w:hAnsiTheme="minorHAnsi"/>
          <w:sz w:val="24"/>
          <w:szCs w:val="24"/>
          <w:lang w:val="hy-AM"/>
        </w:rPr>
        <w:t>15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со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опубликования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="00CE35E7" w:rsidRPr="009E10BB">
        <w:rPr>
          <w:rFonts w:ascii="Arial Black" w:hAnsi="Arial Black" w:cs="Calibri"/>
        </w:rPr>
        <w:t>бюллетене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объявления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настоящую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процедуру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вскрытию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1) </w:t>
      </w:r>
      <w:r w:rsidRPr="009E10BB">
        <w:rPr>
          <w:rFonts w:ascii="Arial Black" w:hAnsi="Arial Black" w:cs="Calibri"/>
          <w:sz w:val="20"/>
          <w:szCs w:val="20"/>
        </w:rPr>
        <w:t>председатель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председательствующий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оглашает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закупаемые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прописью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запись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председателю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председательствующему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подпункте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оценивает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соответствие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содержащих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конвертов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оцененные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соответствующие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наличие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требуемых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6"/>
          <w:sz w:val="20"/>
          <w:szCs w:val="20"/>
        </w:rPr>
        <w:t>предусмотренных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документов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каждом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вскрытом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конверте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соответствие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составления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установленным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реквизитам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председатель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прописью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запись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оцениваются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превышает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семдесять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оценка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превышении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пятнадцати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Удовлетворительно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оцениваются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противном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оцениваются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неудовлетворительные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отклоняются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вскрытию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оценке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отсутствуют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8.9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8.3.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Отобранный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определяется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из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числа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участников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представивших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оцененные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как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удовлетворительные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принципу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предпочтения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lastRenderedPageBreak/>
        <w:t>отдаваемого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участнику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представившему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минимальное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ценовое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предложение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Причем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определении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комиссией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отобранного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участников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занявших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последующие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места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оценка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сравнение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ценовых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предложений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осуществляются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без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исчисления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суммы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налога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указанного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пункте</w:t>
      </w:r>
      <w:r w:rsidRPr="009E10BB">
        <w:rPr>
          <w:rFonts w:ascii="Arial Black" w:hAnsi="Arial Black"/>
        </w:rPr>
        <w:t xml:space="preserve"> 5.2.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приглашения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Calibri"/>
          <w:b/>
          <w:i w:val="0"/>
        </w:rPr>
      </w:pPr>
      <w:r w:rsidRPr="009E10BB">
        <w:rPr>
          <w:rFonts w:ascii="Arial Black" w:hAnsi="Arial Black"/>
          <w:i w:val="0"/>
        </w:rPr>
        <w:t>8.4.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Если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имеется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несоответствие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между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суммами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написанными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прописью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цифрами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основание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принимается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сумма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написанная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прописью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Если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предлагаемые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цены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представлены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двух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более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валютах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они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сопоставляются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драмом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Республики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Армения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курсу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курсу</w:t>
      </w:r>
      <w:r w:rsidRPr="009E10BB">
        <w:rPr>
          <w:rFonts w:ascii="Arial Black" w:hAnsi="Arial Black"/>
          <w:i w:val="0"/>
        </w:rPr>
        <w:t xml:space="preserve">  </w:t>
      </w:r>
      <w:r w:rsidRPr="009E10BB">
        <w:rPr>
          <w:rFonts w:ascii="Arial Black" w:hAnsi="Arial Black" w:cs="Calibri"/>
          <w:i w:val="0"/>
        </w:rPr>
        <w:t>Республики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Армения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по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курсу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текущого</w:t>
      </w:r>
      <w:r w:rsidRPr="009E10BB">
        <w:rPr>
          <w:rFonts w:ascii="Arial Black" w:hAnsi="Arial Black"/>
          <w:b/>
          <w:i w:val="0"/>
        </w:rPr>
        <w:t xml:space="preserve">  </w:t>
      </w:r>
      <w:r w:rsidRPr="009E10BB">
        <w:rPr>
          <w:rFonts w:ascii="Arial Black" w:hAnsi="Arial Black" w:cs="Calibri"/>
          <w:b/>
          <w:i w:val="0"/>
        </w:rPr>
        <w:t>дня</w:t>
      </w:r>
      <w:r w:rsidRPr="009E10BB">
        <w:rPr>
          <w:rStyle w:val="FootnoteReference"/>
          <w:rFonts w:ascii="Arial Black" w:hAnsi="Arial Black"/>
          <w:b/>
          <w:i w:val="0"/>
          <w:vertAlign w:val="baseline"/>
        </w:rPr>
        <w:t xml:space="preserve"> </w:t>
      </w:r>
      <w:r w:rsidR="00F631CC" w:rsidRPr="009E10BB">
        <w:rPr>
          <w:rFonts w:ascii="Arial Black" w:hAnsi="Arial Black"/>
          <w:b/>
        </w:rPr>
        <w:t xml:space="preserve"> </w:t>
      </w:r>
      <w:r w:rsidR="00F631CC" w:rsidRPr="009E10BB">
        <w:rPr>
          <w:rFonts w:ascii="Arial Black" w:hAnsi="Arial Black" w:cs="Calibri"/>
          <w:b/>
        </w:rPr>
        <w:t>ЦБ</w:t>
      </w:r>
    </w:p>
    <w:p w:rsidR="00164A63" w:rsidRPr="009E10BB" w:rsidRDefault="00164A63" w:rsidP="00164A63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8.5.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Переговоры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между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комиссией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заказчиком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участниками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запрещаются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исключением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случаев</w:t>
      </w:r>
      <w:r w:rsidRPr="009E10BB">
        <w:rPr>
          <w:rFonts w:ascii="Arial Black" w:hAnsi="Arial Black"/>
          <w:i w:val="0"/>
        </w:rPr>
        <w:t>,</w:t>
      </w:r>
    </w:p>
    <w:p w:rsidR="00164A63" w:rsidRPr="009E10BB" w:rsidRDefault="00164A63" w:rsidP="00164A63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1)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когда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процедуре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принял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один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поданная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которого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соответствует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требованиям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либо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если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результате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оценки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заявок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только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одного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была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оценена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как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соответствующая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требованиям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равенстве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предложенных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минимальных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цен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если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ценовые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предложения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представленные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всеми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подавшими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оценены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как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удовлетворяющие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неценовым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условиям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превышают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финансовые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средства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предусмотренные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абзацем</w:t>
      </w:r>
      <w:r w:rsidRPr="009E10BB">
        <w:rPr>
          <w:rFonts w:ascii="Arial Black" w:hAnsi="Arial Black"/>
          <w:i w:val="0"/>
        </w:rPr>
        <w:t xml:space="preserve"> 2 </w:t>
      </w:r>
      <w:r w:rsidRPr="009E10BB">
        <w:rPr>
          <w:rFonts w:ascii="Arial Black" w:hAnsi="Arial Black" w:cs="Calibri"/>
          <w:i w:val="0"/>
        </w:rPr>
        <w:t>пункта</w:t>
      </w:r>
      <w:r w:rsidRPr="009E10BB">
        <w:rPr>
          <w:rFonts w:ascii="Arial Black" w:hAnsi="Arial Black"/>
          <w:i w:val="0"/>
        </w:rPr>
        <w:t xml:space="preserve"> 8.1.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 w:cs="Courier New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 xml:space="preserve">1 </w:t>
      </w:r>
      <w:r w:rsidRPr="009E10BB">
        <w:rPr>
          <w:rFonts w:ascii="Arial Black" w:hAnsi="Arial Black" w:cs="Calibri"/>
          <w:i w:val="0"/>
        </w:rPr>
        <w:t>настоящего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для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осуществления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этой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закупки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закупка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осуществляется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основании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/>
          <w:i w:val="0"/>
        </w:rPr>
        <w:t xml:space="preserve"> 6 </w:t>
      </w:r>
      <w:r w:rsidRPr="009E10BB">
        <w:rPr>
          <w:rFonts w:ascii="Arial Black" w:hAnsi="Arial Black" w:cs="Calibri"/>
          <w:i w:val="0"/>
        </w:rPr>
        <w:t>статьи</w:t>
      </w:r>
      <w:r w:rsidRPr="009E10BB">
        <w:rPr>
          <w:rFonts w:ascii="Arial Black" w:hAnsi="Arial Black"/>
          <w:i w:val="0"/>
        </w:rPr>
        <w:t xml:space="preserve"> 15 </w:t>
      </w:r>
      <w:r w:rsidRPr="009E10BB">
        <w:rPr>
          <w:rFonts w:ascii="Arial Black" w:hAnsi="Arial Black" w:cs="Calibri"/>
          <w:i w:val="0"/>
        </w:rPr>
        <w:t>Закона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Переговоры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которые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ведутся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согласно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настоящему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пункту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могут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привести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только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снижению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предложенной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цены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изменению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условий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оплаты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переговоры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ведутся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одновременно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всеми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участниками</w:t>
      </w:r>
      <w:r w:rsidRPr="009E10BB">
        <w:rPr>
          <w:rFonts w:ascii="Arial Black" w:hAnsi="Arial Black"/>
          <w:i w:val="0"/>
        </w:rPr>
        <w:t>;</w:t>
      </w:r>
    </w:p>
    <w:p w:rsidR="00164A63" w:rsidRPr="009E10BB" w:rsidDel="00992C40" w:rsidRDefault="00164A63" w:rsidP="00164A63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2)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иных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случаев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предусмотренных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Законом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8.6.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числа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удовлетворяющие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требованиям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отбирает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объявляет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,  </w:t>
      </w:r>
      <w:r w:rsidRPr="009E10BB">
        <w:rPr>
          <w:rFonts w:ascii="Arial Black" w:hAnsi="Arial Black" w:cs="Calibri"/>
          <w:sz w:val="20"/>
        </w:rPr>
        <w:t>занявших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последующие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места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также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оценивает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соответствие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описания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требованиям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приглашения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равенстве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наименьших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удовлетворяющие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неценовым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условиям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приобретаемых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рамках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процедуры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осуществляется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основании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6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15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>: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определения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последующие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места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целью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сокращения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заседании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которые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удовлетворяющие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неценовым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условиям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проводятся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одновременные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заседании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присутствуют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участники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наделенные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соответствующим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полномочием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представители</w:t>
      </w:r>
      <w:r w:rsidRPr="009E10BB">
        <w:rPr>
          <w:rFonts w:ascii="Arial Black" w:hAnsi="Arial Black"/>
          <w:sz w:val="20"/>
        </w:rPr>
        <w:t>),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б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противном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заседание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приостанавливается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течение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рабочего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секретарь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электронной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форме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одновременно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уведомляет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удовлетворительно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дате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времени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месте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проведения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одновременных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снижению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переговоры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проводятся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раннее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второй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позднее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чем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пятый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рабочий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день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отправки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извещения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г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представленное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момент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каждым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оглашается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остальных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истечения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предусмотренного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lastRenderedPageBreak/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окончательного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пересмотреть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момент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истечения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установленного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окончательного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представленным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присутствующим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ценам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которые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превышают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</w:t>
      </w:r>
      <w:r w:rsidRPr="009E10BB">
        <w:rPr>
          <w:rFonts w:ascii="Arial Black" w:hAnsi="Arial Black"/>
          <w:sz w:val="20"/>
        </w:rPr>
        <w:t xml:space="preserve"> 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закупку</w:t>
      </w:r>
      <w:r w:rsidRPr="009E10BB">
        <w:rPr>
          <w:rFonts w:ascii="Arial Black" w:hAnsi="Arial Black"/>
          <w:sz w:val="20"/>
        </w:rPr>
        <w:t xml:space="preserve">  , </w:t>
      </w:r>
      <w:r w:rsidRPr="009E10BB">
        <w:rPr>
          <w:rFonts w:ascii="Arial Black" w:hAnsi="Arial Black" w:cs="Calibri"/>
          <w:sz w:val="20"/>
        </w:rPr>
        <w:t>определяются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объявляются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последующие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места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момент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истечения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установленного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окончательного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присутствующим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переговорах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превышают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оценочная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объявить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представившего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результате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низкое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ценовое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предложение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условии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что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права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обязанности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сторон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договором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заключаемым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вступают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силу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предусмотрения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дополнительных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финансовых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средств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размере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превышающей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соглашения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между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сторонами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соглашение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течение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пятнадцати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рабочих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предусмотрения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дополнительных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финансовых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средств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продлением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поставки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товара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период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соглашения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Договор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заключенный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соответствии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абзацем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расторгается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течение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шестидесяти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календарных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дней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следующих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заключением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дополнительные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финансовые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средства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предусматриваются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ж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момент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истечения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установленного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для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переговоров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представленные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присутствующими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наименьшие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цены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равны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процедура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закупки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объявляется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несостоявшейся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основании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пункта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37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исключением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абзацем</w:t>
      </w:r>
      <w:r w:rsidRPr="009E10BB">
        <w:rPr>
          <w:rFonts w:ascii="Arial Black" w:hAnsi="Arial Black"/>
          <w:sz w:val="20"/>
        </w:rPr>
        <w:t xml:space="preserve"> ,, </w:t>
      </w: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 xml:space="preserve"> " </w:t>
      </w:r>
      <w:r w:rsidRPr="009E10BB">
        <w:rPr>
          <w:rFonts w:ascii="Arial Black" w:hAnsi="Arial Black" w:cs="Calibri"/>
          <w:sz w:val="20"/>
        </w:rPr>
        <w:t>настоящего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подпункта</w:t>
      </w:r>
      <w:r w:rsidRPr="009E10BB">
        <w:rPr>
          <w:rFonts w:ascii="Arial Black" w:hAnsi="Arial Black"/>
          <w:sz w:val="20"/>
        </w:rPr>
        <w:t xml:space="preserve">. 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секретарь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незамедлительно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предъявившему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любого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невозможности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предъявившему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незамедлительно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ознакомляется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фотографировать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возвращает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секретарю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ходе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препятствуя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нормальному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функционированию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8.8.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результате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проведенной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ходе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заседания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вскрытию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фиксируются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требованиям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приостанавливает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заседание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один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рабочий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день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секретарь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тот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же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день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электронной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форме</w:t>
      </w:r>
      <w:r w:rsidRPr="009E10BB">
        <w:rPr>
          <w:rFonts w:ascii="Arial Black" w:hAnsi="Arial Black"/>
          <w:sz w:val="20"/>
        </w:rPr>
        <w:t xml:space="preserve">  </w:t>
      </w:r>
      <w:r w:rsidRPr="009E10BB">
        <w:rPr>
          <w:rFonts w:ascii="Arial Black" w:hAnsi="Arial Black" w:cs="Calibri"/>
          <w:sz w:val="20"/>
        </w:rPr>
        <w:t>информирует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этом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предлагая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последнему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исправить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окончания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приостановления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обоснованного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решения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основании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пункта</w:t>
      </w:r>
      <w:r w:rsidRPr="009E10BB">
        <w:rPr>
          <w:rFonts w:ascii="Arial Black" w:hAnsi="Arial Black"/>
          <w:sz w:val="20"/>
        </w:rPr>
        <w:t xml:space="preserve"> 67 </w:t>
      </w:r>
      <w:r w:rsidRPr="009E10BB">
        <w:rPr>
          <w:rFonts w:ascii="Arial Black" w:hAnsi="Arial Black" w:cs="Calibri"/>
          <w:sz w:val="20"/>
        </w:rPr>
        <w:t>Порядка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Оценочная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посредством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Комитета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государственных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доходов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может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проверить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достоверность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подтверждения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представленного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об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удовлетворении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пункта</w:t>
      </w:r>
      <w:r w:rsidRPr="009E10BB">
        <w:rPr>
          <w:rFonts w:ascii="Arial Black" w:hAnsi="Arial Black"/>
          <w:sz w:val="20"/>
        </w:rPr>
        <w:t xml:space="preserve"> 2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6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применения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данного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абзаца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представляемая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комитет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должна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как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минимум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содержать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данные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наименовании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 w:cs="Sylfaen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учетном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номере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налогоплательщика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дате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число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месяц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год</w:t>
      </w:r>
      <w:r w:rsidRPr="009E10BB">
        <w:rPr>
          <w:rFonts w:ascii="Arial Black" w:hAnsi="Arial Black" w:cs="Sylfaen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представления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заявки</w:t>
      </w:r>
      <w:r w:rsidRPr="009E10BB">
        <w:rPr>
          <w:rFonts w:ascii="Arial Black" w:hAnsi="Arial Black" w:cs="Sylfaen"/>
          <w:sz w:val="20"/>
        </w:rPr>
        <w:t>.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зафиксировано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основании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Комитета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государственных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доходов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уведомлению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направляемому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lastRenderedPageBreak/>
        <w:t>участнику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прилагается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также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отсканированная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оригинала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полученная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Комитета</w:t>
      </w:r>
      <w:r w:rsidRPr="009E10BB">
        <w:rPr>
          <w:rFonts w:ascii="Arial Black" w:hAnsi="Arial Black" w:cs="Sylfaen"/>
          <w:sz w:val="20"/>
        </w:rPr>
        <w:t>.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уведомлении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направленном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участнику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подробно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описываются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все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обнаруженные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заявки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8.9.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исправляет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зафиксированное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пунктом</w:t>
      </w:r>
      <w:r w:rsidRPr="009E10BB">
        <w:rPr>
          <w:rFonts w:ascii="Arial Black" w:hAnsi="Arial Black"/>
          <w:sz w:val="20"/>
        </w:rPr>
        <w:t xml:space="preserve"> 8.8. </w:t>
      </w:r>
      <w:r w:rsidRPr="009E10BB">
        <w:rPr>
          <w:rFonts w:ascii="Arial Black" w:hAnsi="Arial Black" w:cs="Calibri"/>
          <w:sz w:val="20"/>
        </w:rPr>
        <w:t>настоящего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оценивается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удовлетворительно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противном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случае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заявка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оценивается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неудовлетворительно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отклоняется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отобранным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признается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последующее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место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результате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заявок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несоответствие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было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зафиксировано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результате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из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Комитета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государственным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доходам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оно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считается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исправленным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представляет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воспроизведенный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отсканированный</w:t>
      </w:r>
      <w:r w:rsidRPr="009E10BB">
        <w:rPr>
          <w:rFonts w:ascii="Arial Black" w:hAnsi="Arial Black" w:cs="Sylfaen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экземпляр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документа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обосновывающего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выплату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указанной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суммы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предоставленной</w:t>
      </w:r>
      <w:r w:rsidRPr="009E10BB">
        <w:rPr>
          <w:rFonts w:ascii="Arial Black" w:hAnsi="Arial Black" w:cs="Sylfaen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информации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8.10.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Член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секретарь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может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принимать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работе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если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выясняется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что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учрежденная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организация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организация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которой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имеет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долю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пай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t>либо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лицо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состоящее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близком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родстве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свойстве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родители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супруги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дети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братья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сестры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также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родители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дети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братья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сестры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супругов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t>либо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учрежденная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таким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лицом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организация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организация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которой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такое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лицо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имеет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долю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пай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t>подала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наличии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предусмотренного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пунктом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условия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член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секретарь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имеющий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конфликт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интересов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связи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процедурой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непосредственно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после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заявляет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самоотвод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процедуры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8.11.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После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составляется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протокол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порядке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установленном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законодательством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Республики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Армения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закупках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этом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протоколе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подробно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описываются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несоответствия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зафиксированные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результате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основания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отклонения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обусловленных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ими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Протокол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подписывают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присутствующие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члены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8.12.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позднее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чем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следующий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рабочий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день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после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завершения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секретарь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: </w:t>
      </w:r>
    </w:p>
    <w:p w:rsidR="00164A63" w:rsidRPr="009E10BB" w:rsidRDefault="00164A63" w:rsidP="00164A63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1)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опубликовывает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бюллетене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воспроизведенный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отсканированный</w:t>
      </w:r>
      <w:r w:rsidRPr="009E10BB">
        <w:rPr>
          <w:rFonts w:ascii="Arial Black" w:hAnsi="Arial Black"/>
        </w:rPr>
        <w:t xml:space="preserve">)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 w:cs="Courier New"/>
          <w:lang w:val="en-US"/>
        </w:rPr>
        <w:t> </w:t>
      </w:r>
      <w:r w:rsidRPr="009E10BB">
        <w:rPr>
          <w:rFonts w:ascii="Arial Black" w:hAnsi="Arial Black" w:cs="Calibri"/>
        </w:rPr>
        <w:t>оригинала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вариант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протокола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сводный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лист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рассмотрения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обоснований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указанных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пункте</w:t>
      </w:r>
      <w:r w:rsidRPr="009E10BB">
        <w:rPr>
          <w:rFonts w:ascii="Arial Black" w:hAnsi="Arial Black"/>
        </w:rPr>
        <w:t xml:space="preserve"> 3.5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содержащий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также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сведения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получения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обоснований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адресах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электронной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почты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Если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обоснования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были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представлены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протоколе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этом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делаются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соответствующие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заметки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2)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опубликовывает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бюллетене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воспроизведенные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отсканированные</w:t>
      </w:r>
      <w:r w:rsidRPr="009E10BB">
        <w:rPr>
          <w:rFonts w:ascii="Arial Black" w:hAnsi="Arial Black"/>
        </w:rPr>
        <w:t xml:space="preserve">)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 w:cs="Courier New"/>
          <w:lang w:val="en-US"/>
        </w:rPr>
        <w:t> </w:t>
      </w:r>
      <w:r w:rsidRPr="009E10BB">
        <w:rPr>
          <w:rFonts w:ascii="Arial Black" w:hAnsi="Arial Black" w:cs="Calibri"/>
        </w:rPr>
        <w:t>подписанных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присутствующими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членами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оценочной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оригиналов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варианты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объявлений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отсутствии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конфликта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интересов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члены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которые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участвуют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работе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заседаниях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созываемых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после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вскрытию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оценке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подписывают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предусмотренные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подпунктом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объявления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которые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секретарь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опубликовывает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бюллетене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следующий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рабочий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день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после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подписания</w:t>
      </w:r>
      <w:r w:rsidRPr="009E10BB">
        <w:rPr>
          <w:rFonts w:ascii="Arial Black" w:hAnsi="Arial Black"/>
        </w:rPr>
        <w:t>;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Pr="009E10BB">
        <w:rPr>
          <w:rFonts w:ascii="Arial Black" w:hAnsi="Arial Black"/>
          <w:sz w:val="20"/>
          <w:szCs w:val="20"/>
          <w:lang w:val="hy-AM"/>
        </w:rPr>
        <w:t>1</w:t>
      </w:r>
      <w:r w:rsidRPr="009E10BB">
        <w:rPr>
          <w:rFonts w:ascii="Arial Black" w:hAnsi="Arial Black"/>
          <w:sz w:val="20"/>
          <w:szCs w:val="20"/>
        </w:rPr>
        <w:t>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возникновения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направляет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основаниями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инициирует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участвовать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квалифицируются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действительности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обстоятельство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8.14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частями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 xml:space="preserve">8.15 </w:t>
      </w:r>
      <w:r w:rsidRPr="009E10BB">
        <w:rPr>
          <w:rFonts w:ascii="Arial Black" w:hAnsi="Arial Black" w:cs="Calibri"/>
          <w:sz w:val="20"/>
        </w:rPr>
        <w:t>Документы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пунктах</w:t>
      </w:r>
      <w:r w:rsidRPr="009E10BB">
        <w:rPr>
          <w:rFonts w:ascii="Arial Black" w:hAnsi="Arial Black"/>
          <w:sz w:val="20"/>
        </w:rPr>
        <w:t xml:space="preserve"> 8.8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8.9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настоящего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участник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установленный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срок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представляет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секретарю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комиссии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посредством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отправки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электронную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почту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настоящим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приглашением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Секретарь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обязан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день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получения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документов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подтвердить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факт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получения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отправив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подтверждение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своей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электронной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почты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указанной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настоящем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приглашении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электронную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почту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pacing w:val="-4"/>
        </w:rPr>
      </w:pPr>
      <w:r w:rsidRPr="009E10BB">
        <w:rPr>
          <w:rFonts w:ascii="Arial Black" w:hAnsi="Arial Black"/>
        </w:rPr>
        <w:t>8.16.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  <w:spacing w:val="-4"/>
        </w:rPr>
        <w:t>Участники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их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представители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могут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присутствовать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на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заседаниях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комиссии</w:t>
      </w:r>
      <w:r w:rsidRPr="009E10BB">
        <w:rPr>
          <w:rFonts w:ascii="Arial Black" w:hAnsi="Arial Black"/>
          <w:spacing w:val="-4"/>
        </w:rPr>
        <w:t xml:space="preserve">. </w:t>
      </w:r>
      <w:r w:rsidRPr="009E10BB">
        <w:rPr>
          <w:rFonts w:ascii="Arial Black" w:hAnsi="Arial Black" w:cs="Calibri"/>
          <w:spacing w:val="-4"/>
        </w:rPr>
        <w:t>Участники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или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их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представители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могут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потребовать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копии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протоколов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заседаний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комиссии</w:t>
      </w:r>
      <w:r w:rsidRPr="009E10BB">
        <w:rPr>
          <w:rFonts w:ascii="Arial Black" w:hAnsi="Arial Black"/>
          <w:spacing w:val="-4"/>
        </w:rPr>
        <w:t xml:space="preserve">, </w:t>
      </w:r>
      <w:r w:rsidRPr="009E10BB">
        <w:rPr>
          <w:rFonts w:ascii="Arial Black" w:hAnsi="Arial Black" w:cs="Calibri"/>
          <w:spacing w:val="-4"/>
        </w:rPr>
        <w:t>которые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предоставляются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в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течение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одного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календарного</w:t>
      </w:r>
      <w:r w:rsidRPr="009E10BB">
        <w:rPr>
          <w:rFonts w:ascii="Arial Black" w:hAnsi="Arial Black"/>
          <w:spacing w:val="-4"/>
        </w:rPr>
        <w:t xml:space="preserve"> </w:t>
      </w:r>
      <w:r w:rsidRPr="009E10BB">
        <w:rPr>
          <w:rFonts w:ascii="Arial Black" w:hAnsi="Arial Black" w:cs="Calibri"/>
          <w:spacing w:val="-4"/>
        </w:rPr>
        <w:t>дня</w:t>
      </w:r>
      <w:r w:rsidRPr="009E10BB">
        <w:rPr>
          <w:rFonts w:ascii="Arial Black" w:hAnsi="Arial Black"/>
          <w:spacing w:val="-4"/>
        </w:rPr>
        <w:t>.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contextualSpacing/>
        <w:jc w:val="both"/>
        <w:rPr>
          <w:rFonts w:ascii="Arial Black" w:hAnsi="Arial Black"/>
          <w:spacing w:val="-4"/>
          <w:sz w:val="20"/>
          <w:szCs w:val="20"/>
        </w:rPr>
      </w:pPr>
      <w:r w:rsidRPr="009E10BB">
        <w:rPr>
          <w:rFonts w:ascii="Arial Black" w:hAnsi="Arial Black"/>
          <w:spacing w:val="-4"/>
          <w:sz w:val="20"/>
          <w:szCs w:val="20"/>
        </w:rPr>
        <w:t>8.17.</w:t>
      </w:r>
      <w:r w:rsidRPr="009E10BB">
        <w:rPr>
          <w:rFonts w:ascii="Arial Black" w:hAnsi="Arial Black"/>
          <w:spacing w:val="-4"/>
          <w:sz w:val="20"/>
          <w:szCs w:val="20"/>
        </w:rPr>
        <w:tab/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Электронные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извещения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отправляются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комиссией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или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заказчиком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на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электронную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почту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4"/>
          <w:sz w:val="20"/>
          <w:szCs w:val="20"/>
        </w:rPr>
        <w:t>указанную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заявке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участника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4"/>
          <w:sz w:val="20"/>
          <w:szCs w:val="20"/>
        </w:rPr>
        <w:t>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случае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отправления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участником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pacing w:val="-4"/>
          <w:sz w:val="20"/>
          <w:szCs w:val="20"/>
        </w:rPr>
        <w:t>—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указанного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его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заявке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адреса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электронной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почты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на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отмеченный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настоящем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приглашении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электронный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адрес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секретаря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комиссии</w:t>
      </w:r>
      <w:r w:rsidRPr="009E10BB">
        <w:rPr>
          <w:rFonts w:ascii="Arial Black" w:hAnsi="Arial Black"/>
          <w:spacing w:val="-4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spacing w:after="160"/>
        <w:ind w:firstLine="567"/>
        <w:contextualSpacing/>
        <w:jc w:val="both"/>
        <w:rPr>
          <w:rFonts w:ascii="Arial Black" w:hAnsi="Arial Black"/>
          <w:spacing w:val="-4"/>
          <w:sz w:val="20"/>
          <w:szCs w:val="20"/>
        </w:rPr>
      </w:pPr>
      <w:r w:rsidRPr="009E10BB">
        <w:rPr>
          <w:rFonts w:ascii="Arial Black" w:hAnsi="Arial Black" w:cs="Calibri"/>
          <w:spacing w:val="-4"/>
          <w:sz w:val="20"/>
          <w:szCs w:val="20"/>
        </w:rPr>
        <w:t>При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обмене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сведениями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документами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электронным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способом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участник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отправляет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сведения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документы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в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воспроизведенном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отсканированном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с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утвержденного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оригинала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варианте</w:t>
      </w:r>
      <w:r w:rsidRPr="009E10BB">
        <w:rPr>
          <w:rFonts w:ascii="Arial Black" w:hAnsi="Arial Black"/>
          <w:spacing w:val="-4"/>
          <w:sz w:val="20"/>
          <w:szCs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8.</w:t>
      </w:r>
      <w:r w:rsidRPr="009E10BB">
        <w:rPr>
          <w:rFonts w:ascii="Arial Black" w:hAnsi="Arial Black"/>
          <w:lang w:val="hy-AM"/>
        </w:rPr>
        <w:t>1</w:t>
      </w:r>
      <w:r w:rsidRPr="009E10BB">
        <w:rPr>
          <w:rFonts w:ascii="Arial Black" w:hAnsi="Arial Black"/>
        </w:rPr>
        <w:t>8.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Оценка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заявок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определение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отобранного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осуществляются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отдельным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лотам</w:t>
      </w:r>
      <w:r w:rsidRPr="009E10BB">
        <w:rPr>
          <w:rStyle w:val="FootnoteReference"/>
          <w:rFonts w:ascii="Arial Black" w:hAnsi="Arial Black"/>
        </w:rPr>
        <w:footnoteReference w:customMarkFollows="1" w:id="5"/>
        <w:t>11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отказывается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заключать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лишается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занявший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место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применением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пунктами</w:t>
      </w:r>
      <w:r w:rsidRPr="009E10BB">
        <w:rPr>
          <w:rFonts w:ascii="Arial Black" w:hAnsi="Arial Black"/>
          <w:sz w:val="20"/>
          <w:szCs w:val="20"/>
        </w:rPr>
        <w:t xml:space="preserve"> 8.12-8.18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8.20.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целях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обоснования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соответствия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предъявленных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нему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требований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может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представить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дополнительные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документы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сведения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материалы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Комиссия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может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проверить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подлинность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представленных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данных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используя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полученные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из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официальных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источников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данные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получив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этом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письменное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заключение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компетентных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органов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отправке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подобного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запроса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соответствующие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государственные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органы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местного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самоуправления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течение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двух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рабочих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следующих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получения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запроса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предоставляют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lastRenderedPageBreak/>
        <w:t>письменное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заключение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Если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результате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проверки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подлинности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представленных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данных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они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квалифицируются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как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несоответствующие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действительности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этого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отклоняется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8.21.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целью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применения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пункта</w:t>
      </w:r>
      <w:r w:rsidRPr="009E10BB">
        <w:rPr>
          <w:rFonts w:ascii="Arial Black" w:hAnsi="Arial Black"/>
        </w:rPr>
        <w:t xml:space="preserve"> 8.20.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приглашения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может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быть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созвано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внеочередное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заседание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комиссии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pacing w:val="-6"/>
          <w:sz w:val="20"/>
        </w:rPr>
        <w:t>8.22.</w:t>
      </w:r>
      <w:r w:rsidRPr="009E10BB">
        <w:rPr>
          <w:rFonts w:ascii="Arial Black" w:hAnsi="Arial Black"/>
          <w:spacing w:val="-6"/>
          <w:sz w:val="20"/>
        </w:rPr>
        <w:tab/>
      </w:r>
      <w:r w:rsidRPr="009E10BB">
        <w:rPr>
          <w:rFonts w:ascii="Arial Black" w:hAnsi="Arial Black" w:cs="Calibri"/>
          <w:spacing w:val="-6"/>
          <w:sz w:val="20"/>
        </w:rPr>
        <w:t>До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заключения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договора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заказчик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не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позднее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чем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первый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рабочий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день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следующий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за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принятием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решения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по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отобранному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участнику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опубликовывает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в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бюллетене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объявление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относительно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решения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о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заключении</w:t>
      </w:r>
      <w:r w:rsidRPr="009E10BB">
        <w:rPr>
          <w:rFonts w:ascii="Arial Black" w:hAnsi="Arial Black"/>
          <w:spacing w:val="-6"/>
          <w:sz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</w:rPr>
        <w:t>договора</w:t>
      </w:r>
      <w:r w:rsidRPr="009E10BB">
        <w:rPr>
          <w:rFonts w:ascii="Arial Black" w:hAnsi="Arial Black"/>
          <w:spacing w:val="-6"/>
          <w:sz w:val="20"/>
        </w:rPr>
        <w:t>.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Решение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заключении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договора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содержит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краткую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информацию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оценке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заявок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причинах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обосновывающих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выбор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отобранного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объявление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периоде</w:t>
      </w:r>
      <w:r w:rsidRPr="009E10BB">
        <w:rPr>
          <w:rFonts w:ascii="Arial Black" w:hAnsi="Arial Black"/>
          <w:sz w:val="20"/>
        </w:rPr>
        <w:t xml:space="preserve"> </w:t>
      </w:r>
      <w:r w:rsidRPr="009E10BB">
        <w:rPr>
          <w:rFonts w:ascii="Arial Black" w:hAnsi="Arial Black" w:cs="Calibri"/>
          <w:sz w:val="20"/>
        </w:rPr>
        <w:t>ожидания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BodyTextIndent2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 xml:space="preserve">8.23. </w:t>
      </w:r>
      <w:r w:rsidRPr="009E10BB">
        <w:rPr>
          <w:rFonts w:ascii="Arial Black" w:hAnsi="Arial Black" w:cs="Calibri"/>
        </w:rPr>
        <w:t>Периодом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ожидания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является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период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времени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между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днем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следующим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опубликования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объявления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относительно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решения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заключении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договора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возникновения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правомочия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заключение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заказчиком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договора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BodyTextIndent2"/>
        <w:widowControl w:val="0"/>
        <w:spacing w:after="160" w:line="240" w:lineRule="auto"/>
        <w:ind w:firstLine="567"/>
        <w:rPr>
          <w:rFonts w:ascii="Arial Black" w:hAnsi="Arial Black"/>
          <w:i/>
        </w:rPr>
      </w:pPr>
      <w:r w:rsidRPr="009E10BB">
        <w:rPr>
          <w:rFonts w:ascii="Arial Black" w:hAnsi="Arial Black" w:cs="Calibri"/>
        </w:rPr>
        <w:t>Период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ожидания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в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случае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настоящей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процедуры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составляет</w:t>
      </w:r>
      <w:r w:rsidRPr="009E10BB">
        <w:rPr>
          <w:rFonts w:ascii="Arial Black" w:hAnsi="Arial Black"/>
        </w:rPr>
        <w:t xml:space="preserve"> " </w:t>
      </w:r>
      <w:r w:rsidRPr="009E10BB">
        <w:rPr>
          <w:rFonts w:ascii="Arial Black" w:hAnsi="Arial Black"/>
          <w:lang w:val="hy-AM"/>
        </w:rPr>
        <w:t>5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календарных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дней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Период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ожидания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не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применим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если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заявку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подал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только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один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участник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которым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заключается</w:t>
      </w:r>
      <w:r w:rsidRPr="009E10BB">
        <w:rPr>
          <w:rFonts w:ascii="Arial Black" w:hAnsi="Arial Black"/>
        </w:rPr>
        <w:t xml:space="preserve"> </w:t>
      </w:r>
      <w:r w:rsidRPr="009E10BB">
        <w:rPr>
          <w:rFonts w:ascii="Arial Black" w:hAnsi="Arial Black" w:cs="Calibri"/>
        </w:rPr>
        <w:t>договор</w:t>
      </w:r>
      <w:r w:rsidRPr="009E10BB">
        <w:rPr>
          <w:rFonts w:ascii="Arial Black" w:hAnsi="Arial Black"/>
        </w:rPr>
        <w:t>.</w:t>
      </w:r>
    </w:p>
    <w:p w:rsidR="00B138F3" w:rsidRPr="009E10BB" w:rsidRDefault="00164A63" w:rsidP="00164A63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период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один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периода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ничтожным</w:t>
      </w:r>
    </w:p>
    <w:p w:rsidR="000313A6" w:rsidRPr="009E10BB" w:rsidRDefault="00AA0AD8" w:rsidP="00B46D58">
      <w:pPr>
        <w:widowControl w:val="0"/>
        <w:spacing w:after="160"/>
        <w:jc w:val="center"/>
        <w:rPr>
          <w:rFonts w:ascii="Arial Black" w:hAnsi="Arial Black" w:cs="Arial"/>
          <w:b/>
          <w:i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9. </w:t>
      </w:r>
      <w:r w:rsidRPr="009E10BB">
        <w:rPr>
          <w:rFonts w:ascii="Arial Black" w:hAnsi="Arial Black" w:cs="Calibri"/>
          <w:b/>
          <w:sz w:val="20"/>
          <w:szCs w:val="20"/>
        </w:rPr>
        <w:t>ЗАКЛЮЧЕНИЕ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четырех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периода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8.23.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извещает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проект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ранее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второй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периода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8.23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Секретарь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проект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способом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описание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проекта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лишается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предоплата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устанавливается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проект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регистрируется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системе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документооборота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Проект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возникновением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правомочия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сопроводительным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pStyle w:val="BodyTextIndent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9.5.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До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истечения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срока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предусмотренного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пунктом</w:t>
      </w:r>
      <w:r w:rsidRPr="009E10BB">
        <w:rPr>
          <w:rFonts w:ascii="Arial Black" w:hAnsi="Arial Black"/>
          <w:i w:val="0"/>
        </w:rPr>
        <w:t xml:space="preserve"> 9.4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/>
          <w:i w:val="0"/>
        </w:rPr>
        <w:t xml:space="preserve"> 1 </w:t>
      </w:r>
      <w:r w:rsidRPr="009E10BB">
        <w:rPr>
          <w:rFonts w:ascii="Arial Black" w:hAnsi="Arial Black" w:cs="Calibri"/>
          <w:i w:val="0"/>
        </w:rPr>
        <w:t>настоящего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согласия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сторон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проект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договора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могут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быть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внесены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изменения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однако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они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не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могут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привести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изменению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характеристик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предмета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закупки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включая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увеличение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цены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предложенной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отобранным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участником</w:t>
      </w:r>
      <w:r w:rsidRPr="009E10BB">
        <w:rPr>
          <w:rFonts w:ascii="Arial Black" w:hAnsi="Arial Black"/>
          <w:i w:val="0"/>
        </w:rPr>
        <w:t>.</w:t>
      </w:r>
      <w:r w:rsidRPr="009E10BB">
        <w:rPr>
          <w:rFonts w:ascii="Arial Black" w:hAnsi="Arial Black"/>
          <w:spacing w:val="-8"/>
        </w:rPr>
        <w:t xml:space="preserve"> </w:t>
      </w:r>
    </w:p>
    <w:p w:rsidR="00096865" w:rsidRPr="009E10BB" w:rsidRDefault="00030D40" w:rsidP="00B46D58">
      <w:pPr>
        <w:widowControl w:val="0"/>
        <w:spacing w:after="160"/>
        <w:jc w:val="center"/>
        <w:rPr>
          <w:rFonts w:ascii="Arial Black" w:hAnsi="Arial Black" w:cs="Arial"/>
          <w:b/>
          <w:i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10. </w:t>
      </w:r>
      <w:r w:rsidR="00F83409" w:rsidRPr="009E10BB">
        <w:rPr>
          <w:rFonts w:ascii="Arial Black" w:hAnsi="Arial Black" w:cs="Calibri"/>
          <w:b/>
          <w:sz w:val="20"/>
          <w:szCs w:val="20"/>
        </w:rPr>
        <w:t>ОБЕСПЕЧЕНИЯ</w:t>
      </w:r>
      <w:r w:rsidR="00F83409" w:rsidRPr="009E10BB">
        <w:rPr>
          <w:rFonts w:ascii="Arial Black" w:hAnsi="Arial Black"/>
          <w:b/>
          <w:sz w:val="20"/>
          <w:szCs w:val="20"/>
        </w:rPr>
        <w:t xml:space="preserve"> </w:t>
      </w:r>
      <w:r w:rsidR="00F83409" w:rsidRPr="009E10BB">
        <w:rPr>
          <w:rFonts w:ascii="Arial Black" w:hAnsi="Arial Black" w:cs="Calibri"/>
          <w:b/>
          <w:sz w:val="20"/>
          <w:szCs w:val="20"/>
        </w:rPr>
        <w:t>КВАЛИФИКАЦИИ</w:t>
      </w:r>
      <w:r w:rsidR="00F83409" w:rsidRPr="009E10BB">
        <w:rPr>
          <w:rFonts w:ascii="Arial Black" w:hAnsi="Arial Black"/>
          <w:b/>
          <w:sz w:val="20"/>
          <w:szCs w:val="20"/>
        </w:rPr>
        <w:t xml:space="preserve"> </w:t>
      </w:r>
      <w:r w:rsidR="00F83409" w:rsidRPr="009E10BB">
        <w:rPr>
          <w:rFonts w:ascii="Arial Black" w:hAnsi="Arial Black" w:cs="Calibri"/>
          <w:b/>
          <w:sz w:val="20"/>
          <w:szCs w:val="20"/>
        </w:rPr>
        <w:t>И</w:t>
      </w:r>
      <w:r w:rsidR="00F83409"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10-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заключаемым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предоплата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–</w:t>
      </w:r>
      <w:r w:rsidRPr="009E10BB">
        <w:rPr>
          <w:rFonts w:ascii="Arial Black" w:hAnsi="Arial Black"/>
          <w:sz w:val="20"/>
          <w:szCs w:val="20"/>
        </w:rPr>
        <w:t xml:space="preserve"> 15-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обязан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</w:rPr>
        <w:t xml:space="preserve">10.2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равен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ценового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/>
          <w:sz w:val="20"/>
          <w:szCs w:val="20"/>
        </w:rPr>
        <w:t xml:space="preserve"> 4. 2)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предоставленных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страховыми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организациями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Причем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действительным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минимум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20-</w:t>
      </w:r>
      <w:r w:rsidRPr="009E10BB">
        <w:rPr>
          <w:rFonts w:ascii="Arial Black" w:hAnsi="Arial Black" w:cs="Calibri"/>
          <w:sz w:val="20"/>
          <w:szCs w:val="20"/>
        </w:rPr>
        <w:t>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контракта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  <w:vertAlign w:val="superscript"/>
          <w:lang w:val="hy-AM"/>
        </w:rPr>
        <w:t>12.1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организована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признается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предоставить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исчисляется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контракта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перечислено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казначейский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 w:cs="Arial Armenian"/>
          <w:sz w:val="20"/>
          <w:szCs w:val="20"/>
        </w:rPr>
        <w:t> «</w:t>
      </w:r>
      <w:r w:rsidRPr="009E10BB">
        <w:rPr>
          <w:rFonts w:ascii="Arial Black" w:hAnsi="Arial Black" w:cs="Sylfaen"/>
          <w:sz w:val="20"/>
          <w:szCs w:val="20"/>
        </w:rPr>
        <w:t>900008000698</w:t>
      </w:r>
      <w:r w:rsidRPr="009E10BB">
        <w:rPr>
          <w:rFonts w:ascii="Arial Black" w:hAnsi="Arial Black" w:cs="Arial Armenian"/>
          <w:sz w:val="20"/>
          <w:szCs w:val="20"/>
        </w:rPr>
        <w:t>»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открытый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Центральном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казначействе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уполномоченного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возвращается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предъявителю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поэтапное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этапа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непосредственно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взаимосвязано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получаемым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этапа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уменьшается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пропорции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исчисленной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этапа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  <w:lang w:val="hy-AM"/>
        </w:rPr>
        <w:t>---------------------------</w:t>
      </w:r>
    </w:p>
    <w:p w:rsidR="00CF5D89" w:rsidRPr="009E10BB" w:rsidRDefault="00CF5D89" w:rsidP="00CF5D89">
      <w:pPr>
        <w:pStyle w:val="FootnoteText"/>
        <w:rPr>
          <w:rFonts w:ascii="Arial Black" w:hAnsi="Arial Black"/>
          <w:i/>
        </w:rPr>
      </w:pPr>
      <w:r w:rsidRPr="009E10BB">
        <w:rPr>
          <w:rFonts w:ascii="Arial Black" w:hAnsi="Arial Black"/>
          <w:i/>
          <w:lang w:val="hy-AM"/>
        </w:rPr>
        <w:t xml:space="preserve">12.1 </w:t>
      </w:r>
      <w:r w:rsidRPr="009E10BB">
        <w:rPr>
          <w:rFonts w:ascii="Arial Black" w:hAnsi="Arial Black" w:cs="Calibri"/>
          <w:i/>
        </w:rPr>
        <w:t>Если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цена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данного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лота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по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заявке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на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закупку</w:t>
      </w:r>
      <w:r w:rsidRPr="009E10BB">
        <w:rPr>
          <w:rFonts w:ascii="Cambria Math" w:eastAsia="MS Mincho" w:hAnsi="Cambria Math" w:cs="Cambria Math"/>
          <w:i/>
        </w:rPr>
        <w:t>․</w:t>
      </w:r>
    </w:p>
    <w:p w:rsidR="00CF5D89" w:rsidRPr="009E10BB" w:rsidRDefault="00CF5D89" w:rsidP="00CF5D89">
      <w:pPr>
        <w:pStyle w:val="FootnoteText"/>
        <w:jc w:val="both"/>
        <w:rPr>
          <w:rFonts w:ascii="Arial Black" w:hAnsi="Arial Black"/>
          <w:i/>
        </w:rPr>
      </w:pPr>
      <w:r w:rsidRPr="009E10BB">
        <w:rPr>
          <w:rFonts w:ascii="Arial Black" w:hAnsi="Arial Black"/>
          <w:i/>
        </w:rPr>
        <w:t xml:space="preserve">-    </w:t>
      </w:r>
      <w:r w:rsidRPr="009E10BB">
        <w:rPr>
          <w:rFonts w:ascii="Arial Black" w:hAnsi="Arial Black" w:cs="Calibri"/>
          <w:i/>
        </w:rPr>
        <w:t>не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превышает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двадцатипятикратный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размер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базовой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единицы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закупок</w:t>
      </w:r>
      <w:r w:rsidRPr="009E10BB">
        <w:rPr>
          <w:rFonts w:ascii="Arial Black" w:hAnsi="Arial Black"/>
          <w:i/>
        </w:rPr>
        <w:t xml:space="preserve">, </w:t>
      </w:r>
      <w:r w:rsidRPr="009E10BB">
        <w:rPr>
          <w:rFonts w:ascii="Arial Black" w:hAnsi="Arial Black" w:cs="Calibri"/>
          <w:i/>
        </w:rPr>
        <w:t>то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из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настоящего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абзаца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исключаются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слова</w:t>
      </w:r>
      <w:r w:rsidRPr="009E10BB">
        <w:rPr>
          <w:rFonts w:ascii="Arial Black" w:hAnsi="Arial Black"/>
          <w:i/>
        </w:rPr>
        <w:t xml:space="preserve"> "</w:t>
      </w:r>
      <w:r w:rsidRPr="009E10BB">
        <w:rPr>
          <w:rFonts w:ascii="Arial Black" w:hAnsi="Arial Black" w:cs="Calibri"/>
          <w:i/>
        </w:rPr>
        <w:t>или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гарантий</w:t>
      </w:r>
      <w:r w:rsidRPr="009E10BB">
        <w:rPr>
          <w:rFonts w:ascii="Arial Black" w:hAnsi="Arial Black"/>
          <w:i/>
        </w:rPr>
        <w:t xml:space="preserve">, </w:t>
      </w:r>
      <w:r w:rsidRPr="009E10BB">
        <w:rPr>
          <w:rFonts w:ascii="Arial Black" w:hAnsi="Arial Black" w:cs="Calibri"/>
          <w:i/>
        </w:rPr>
        <w:t>предоставленных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банками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или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страховыми</w:t>
      </w:r>
      <w:r w:rsidRPr="009E10BB">
        <w:rPr>
          <w:rFonts w:ascii="Arial Black" w:hAnsi="Arial Black"/>
          <w:i/>
        </w:rPr>
        <w:t xml:space="preserve"> </w:t>
      </w:r>
      <w:r w:rsidRPr="009E10BB">
        <w:rPr>
          <w:rFonts w:ascii="Arial Black" w:hAnsi="Arial Black" w:cs="Calibri"/>
          <w:i/>
        </w:rPr>
        <w:t>организациями</w:t>
      </w:r>
      <w:r w:rsidRPr="009E10BB">
        <w:rPr>
          <w:rFonts w:ascii="Arial Black" w:hAnsi="Arial Black"/>
          <w:i/>
        </w:rPr>
        <w:t>"</w:t>
      </w:r>
      <w:r w:rsidRPr="009E10BB">
        <w:rPr>
          <w:rFonts w:ascii="Cambria Math" w:eastAsia="MS Mincho" w:hAnsi="Cambria Math" w:cs="Cambria Math"/>
          <w:i/>
        </w:rPr>
        <w:t>․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i/>
          <w:sz w:val="20"/>
          <w:szCs w:val="20"/>
        </w:rPr>
        <w:t xml:space="preserve">- </w:t>
      </w:r>
      <w:r w:rsidRPr="009E10BB">
        <w:rPr>
          <w:rFonts w:ascii="Arial Black" w:hAnsi="Arial Black" w:cs="Calibri"/>
          <w:i/>
          <w:sz w:val="20"/>
          <w:szCs w:val="20"/>
        </w:rPr>
        <w:t>не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превышает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семидесятикратный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размер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базовой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единицы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закупок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но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более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двадцатипятикратного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размера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то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из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настоящего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абзаца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исключаются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слова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 w:cs="Calibri"/>
          <w:i/>
          <w:sz w:val="20"/>
          <w:szCs w:val="20"/>
        </w:rPr>
        <w:t>соглашения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неустойке</w:t>
      </w:r>
      <w:r w:rsidRPr="009E10BB">
        <w:rPr>
          <w:rFonts w:ascii="Arial Black" w:hAnsi="Arial Black"/>
          <w:i/>
          <w:sz w:val="20"/>
          <w:szCs w:val="20"/>
        </w:rPr>
        <w:t xml:space="preserve"> (</w:t>
      </w: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4,2) </w:t>
      </w:r>
      <w:r w:rsidRPr="009E10BB">
        <w:rPr>
          <w:rFonts w:ascii="Arial Black" w:hAnsi="Arial Black" w:cs="Calibri"/>
          <w:i/>
          <w:sz w:val="20"/>
          <w:szCs w:val="20"/>
        </w:rPr>
        <w:t>или</w:t>
      </w:r>
      <w:r w:rsidRPr="009E10BB">
        <w:rPr>
          <w:rFonts w:ascii="Arial Black" w:hAnsi="Arial Black"/>
          <w:i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i/>
          <w:sz w:val="20"/>
          <w:szCs w:val="20"/>
        </w:rPr>
        <w:t>а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число</w:t>
      </w:r>
      <w:r w:rsidRPr="009E10BB">
        <w:rPr>
          <w:rFonts w:ascii="Arial Black" w:hAnsi="Arial Black"/>
          <w:i/>
          <w:sz w:val="20"/>
          <w:szCs w:val="20"/>
        </w:rPr>
        <w:t xml:space="preserve"> " 20 " </w:t>
      </w:r>
      <w:r w:rsidRPr="009E10BB">
        <w:rPr>
          <w:rFonts w:ascii="Arial Black" w:hAnsi="Arial Black" w:cs="Calibri"/>
          <w:i/>
          <w:sz w:val="20"/>
          <w:szCs w:val="20"/>
        </w:rPr>
        <w:t>заменяется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числом</w:t>
      </w:r>
      <w:r w:rsidRPr="009E10BB">
        <w:rPr>
          <w:rFonts w:ascii="Arial Black" w:hAnsi="Arial Black"/>
          <w:i/>
          <w:sz w:val="20"/>
          <w:szCs w:val="20"/>
        </w:rPr>
        <w:t xml:space="preserve"> " 90",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color w:val="FF0000"/>
          <w:sz w:val="20"/>
          <w:szCs w:val="20"/>
        </w:rPr>
      </w:pP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его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нарушает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влечет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собой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составляет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B7032D" w:rsidRPr="009E10BB">
        <w:rPr>
          <w:rFonts w:ascii="Arial Black" w:hAnsi="Arial Black" w:cs="Calibri"/>
          <w:i/>
        </w:rPr>
        <w:t>в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одностороннем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порядке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утвержденного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заявления</w:t>
      </w:r>
      <w:r w:rsidR="00B7032D" w:rsidRPr="009E10BB">
        <w:rPr>
          <w:rFonts w:ascii="Arial Black" w:hAnsi="Arial Black"/>
          <w:i/>
        </w:rPr>
        <w:t>-</w:t>
      </w:r>
      <w:r w:rsidR="00B7032D" w:rsidRPr="009E10BB">
        <w:rPr>
          <w:rFonts w:ascii="Arial Black" w:hAnsi="Arial Black" w:cs="Calibri"/>
          <w:i/>
        </w:rPr>
        <w:t>в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виде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неустойки</w:t>
      </w:r>
      <w:r w:rsidR="00B7032D" w:rsidRPr="009E10BB">
        <w:rPr>
          <w:rFonts w:ascii="Arial Black" w:hAnsi="Arial Black"/>
          <w:i/>
        </w:rPr>
        <w:t xml:space="preserve"> (</w:t>
      </w:r>
      <w:r w:rsidR="00B7032D" w:rsidRPr="009E10BB">
        <w:rPr>
          <w:rFonts w:ascii="Arial Black" w:hAnsi="Arial Black" w:cs="Calibri"/>
          <w:i/>
        </w:rPr>
        <w:t>приложение</w:t>
      </w:r>
      <w:r w:rsidR="00B7032D" w:rsidRPr="009E10BB">
        <w:rPr>
          <w:rFonts w:ascii="Arial Black" w:hAnsi="Arial Black"/>
          <w:i/>
        </w:rPr>
        <w:t xml:space="preserve"> 5.1) </w:t>
      </w:r>
      <w:r w:rsidR="00B7032D" w:rsidRPr="009E10BB">
        <w:rPr>
          <w:rFonts w:ascii="Arial Black" w:hAnsi="Arial Black" w:cs="Calibri"/>
          <w:i/>
        </w:rPr>
        <w:t>или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наличных</w:t>
      </w:r>
      <w:r w:rsidR="00B7032D" w:rsidRPr="009E10BB">
        <w:rPr>
          <w:rFonts w:ascii="Arial Black" w:hAnsi="Arial Black"/>
          <w:i/>
        </w:rPr>
        <w:t xml:space="preserve"> </w:t>
      </w:r>
      <w:r w:rsidR="00B7032D" w:rsidRPr="009E10BB">
        <w:rPr>
          <w:rFonts w:ascii="Arial Black" w:hAnsi="Arial Black" w:cs="Calibri"/>
          <w:i/>
        </w:rPr>
        <w:t>денег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организована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предоставить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исчисляется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минимум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90-</w:t>
      </w:r>
      <w:r w:rsidRPr="009E10BB">
        <w:rPr>
          <w:rFonts w:ascii="Arial Black" w:hAnsi="Arial Black" w:cs="Calibri"/>
          <w:sz w:val="20"/>
          <w:szCs w:val="20"/>
        </w:rPr>
        <w:t>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объеме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устанавливаемых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заключаемым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представившему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объеме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взятых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себя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перечислено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казначейский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/>
          <w:sz w:val="20"/>
          <w:szCs w:val="20"/>
        </w:rPr>
        <w:t xml:space="preserve">"900008000664", </w:t>
      </w:r>
      <w:r w:rsidRPr="009E10BB">
        <w:rPr>
          <w:rFonts w:ascii="Arial Black" w:hAnsi="Arial Black" w:cs="Calibri"/>
          <w:sz w:val="20"/>
          <w:szCs w:val="20"/>
        </w:rPr>
        <w:t>открытый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Центральном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казначействе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10.4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организована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момент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возникновения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правомочия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заявления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момент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возникновения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правомочия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превышают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Sylfaen"/>
          <w:sz w:val="20"/>
          <w:szCs w:val="20"/>
          <w:lang w:val="hy-AM"/>
        </w:rPr>
        <w:t>25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млн</w:t>
      </w:r>
      <w:r w:rsidRPr="009E10BB">
        <w:rPr>
          <w:rFonts w:ascii="Arial Black" w:hAnsi="Arial Black" w:cs="Sylfaen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однако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дальнейшем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требуются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выделенных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требуемых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 w:cs="Sylfaen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утвержденного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заявления</w:t>
      </w:r>
      <w:r w:rsidRPr="009E10BB">
        <w:rPr>
          <w:rFonts w:ascii="Arial Black" w:hAnsi="Arial Black" w:cs="Sylfaen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10.6.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какого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вследствие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выплачиваются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исчисленной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только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ab/>
      </w:r>
    </w:p>
    <w:p w:rsidR="003D5CAF" w:rsidRPr="009E10BB" w:rsidRDefault="008D5016" w:rsidP="008875BE">
      <w:pPr>
        <w:widowControl w:val="0"/>
        <w:tabs>
          <w:tab w:val="left" w:pos="1134"/>
        </w:tabs>
        <w:spacing w:after="160"/>
        <w:ind w:firstLine="567"/>
        <w:jc w:val="center"/>
        <w:rPr>
          <w:rFonts w:ascii="Arial Black" w:hAnsi="Arial Black"/>
          <w:b/>
          <w:sz w:val="20"/>
          <w:szCs w:val="20"/>
          <w:lang w:val="hy-AM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11. </w:t>
      </w:r>
      <w:r w:rsidRPr="009E10BB">
        <w:rPr>
          <w:rFonts w:ascii="Arial Black" w:hAnsi="Arial Black" w:cs="Calibri"/>
          <w:b/>
          <w:sz w:val="20"/>
          <w:szCs w:val="20"/>
        </w:rPr>
        <w:t>ОБЪЯВЛЕНИЕ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ПРОЦЕДУРЫ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НЕСОСТОЯВШЕЙСЯ</w:t>
      </w:r>
    </w:p>
    <w:p w:rsidR="00417C94" w:rsidRPr="009E10BB" w:rsidRDefault="00417C94" w:rsidP="00417C94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статье</w:t>
      </w:r>
      <w:r w:rsidRPr="009E10BB">
        <w:rPr>
          <w:rFonts w:ascii="Arial Black" w:hAnsi="Arial Black"/>
          <w:sz w:val="20"/>
          <w:szCs w:val="20"/>
        </w:rPr>
        <w:t xml:space="preserve"> 37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прекращается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потребность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нужд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общин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несостоявшейся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постановления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старейшин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общины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осуществляющего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управление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фондов</w:t>
      </w:r>
      <w:r w:rsidRPr="009E10BB">
        <w:rPr>
          <w:rFonts w:ascii="Arial Black" w:hAnsi="Arial Black"/>
          <w:sz w:val="20"/>
          <w:szCs w:val="20"/>
          <w:lang w:val="en-US"/>
        </w:rPr>
        <w:t> </w:t>
      </w:r>
      <w:r w:rsidRPr="009E10BB">
        <w:rPr>
          <w:rFonts w:ascii="Arial Black" w:hAnsi="Arial Black"/>
          <w:sz w:val="20"/>
          <w:szCs w:val="20"/>
        </w:rPr>
        <w:t xml:space="preserve">— </w:t>
      </w:r>
      <w:r w:rsidRPr="009E10BB">
        <w:rPr>
          <w:rFonts w:ascii="Arial Black" w:hAnsi="Arial Black" w:cs="Calibri"/>
          <w:sz w:val="20"/>
          <w:szCs w:val="20"/>
        </w:rPr>
        <w:t>Совета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попечителей</w:t>
      </w:r>
      <w:r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6"/>
        <w:t>14</w:t>
      </w:r>
      <w:r w:rsidRPr="009E10BB">
        <w:rPr>
          <w:rFonts w:ascii="Arial Black" w:hAnsi="Arial Black"/>
          <w:sz w:val="20"/>
          <w:szCs w:val="20"/>
        </w:rPr>
        <w:t>.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заключается</w:t>
      </w:r>
      <w:r w:rsidRPr="009E10BB">
        <w:rPr>
          <w:rFonts w:ascii="Arial Black" w:hAnsi="Arial Black"/>
          <w:sz w:val="20"/>
          <w:szCs w:val="20"/>
        </w:rPr>
        <w:t>.</w:t>
      </w:r>
    </w:p>
    <w:p w:rsidR="00417C94" w:rsidRPr="009E10BB" w:rsidRDefault="00417C94" w:rsidP="00417C94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обоснование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несостоявшейся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C54730" w:rsidRPr="009E10BB" w:rsidRDefault="00C54730" w:rsidP="00C54730">
      <w:pPr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8D5016" w:rsidP="00C54730">
      <w:pPr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12. </w:t>
      </w:r>
      <w:r w:rsidRPr="009E10BB">
        <w:rPr>
          <w:rFonts w:ascii="Arial Black" w:hAnsi="Arial Black" w:cs="Calibri"/>
          <w:b/>
          <w:sz w:val="20"/>
          <w:szCs w:val="20"/>
        </w:rPr>
        <w:t>ПРАВО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УЧАСТНИКА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8E3307" w:rsidRPr="009E10BB">
        <w:rPr>
          <w:rFonts w:ascii="Arial Black" w:hAnsi="Arial Black" w:cs="Calibri"/>
          <w:b/>
          <w:sz w:val="20"/>
          <w:szCs w:val="20"/>
        </w:rPr>
        <w:t>ПОРЯДОК</w:t>
      </w:r>
      <w:r w:rsidR="008E3307" w:rsidRPr="009E10BB">
        <w:rPr>
          <w:rFonts w:ascii="Arial Black" w:hAnsi="Arial Black"/>
          <w:b/>
          <w:sz w:val="20"/>
          <w:szCs w:val="20"/>
        </w:rPr>
        <w:t xml:space="preserve"> </w:t>
      </w:r>
      <w:r w:rsidR="008E3307" w:rsidRPr="009E10BB">
        <w:rPr>
          <w:rFonts w:ascii="Arial Black" w:hAnsi="Arial Black" w:cs="Calibri"/>
          <w:b/>
          <w:sz w:val="20"/>
          <w:szCs w:val="20"/>
        </w:rPr>
        <w:t>ОБЖАЛОВАНИЯ</w:t>
      </w:r>
      <w:r w:rsidR="008E3307" w:rsidRPr="009E10BB">
        <w:rPr>
          <w:rFonts w:ascii="Arial Black" w:hAnsi="Arial Black"/>
          <w:b/>
          <w:sz w:val="20"/>
          <w:szCs w:val="20"/>
        </w:rPr>
        <w:t xml:space="preserve"> </w:t>
      </w:r>
      <w:r w:rsidR="008E3307" w:rsidRPr="009E10BB">
        <w:rPr>
          <w:rFonts w:ascii="Arial Black" w:hAnsi="Arial Black" w:cs="Calibri"/>
          <w:b/>
          <w:sz w:val="20"/>
          <w:szCs w:val="20"/>
        </w:rPr>
        <w:t>ИМ</w:t>
      </w:r>
      <w:r w:rsidR="008E3307" w:rsidRPr="009E10BB">
        <w:rPr>
          <w:rFonts w:ascii="Arial Black" w:hAnsi="Arial Black"/>
          <w:b/>
          <w:sz w:val="20"/>
          <w:szCs w:val="20"/>
        </w:rPr>
        <w:t xml:space="preserve"> </w:t>
      </w:r>
      <w:r w:rsidR="00025A85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ДЕЙСТВИЙ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(</w:t>
      </w:r>
      <w:r w:rsidRPr="009E10BB">
        <w:rPr>
          <w:rFonts w:ascii="Arial Black" w:hAnsi="Arial Black" w:cs="Calibri"/>
          <w:b/>
          <w:sz w:val="20"/>
          <w:szCs w:val="20"/>
        </w:rPr>
        <w:t>ИЛИ</w:t>
      </w:r>
      <w:r w:rsidRPr="009E10BB">
        <w:rPr>
          <w:rFonts w:ascii="Arial Black" w:hAnsi="Arial Black"/>
          <w:b/>
          <w:sz w:val="20"/>
          <w:szCs w:val="20"/>
        </w:rPr>
        <w:t xml:space="preserve">) </w:t>
      </w:r>
      <w:r w:rsidRPr="009E10BB">
        <w:rPr>
          <w:rFonts w:ascii="Arial Black" w:hAnsi="Arial Black" w:cs="Calibri"/>
          <w:b/>
          <w:sz w:val="20"/>
          <w:szCs w:val="20"/>
        </w:rPr>
        <w:t>ПРИНЯТЫХ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РЕШЕНИЙ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СВЯЗАННЫХ</w:t>
      </w:r>
      <w:r w:rsidR="00025A85" w:rsidRPr="009E10BB">
        <w:rPr>
          <w:rFonts w:ascii="Arial Black" w:hAnsi="Arial Black" w:cs="Arial"/>
          <w:b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b/>
          <w:sz w:val="20"/>
          <w:szCs w:val="20"/>
        </w:rPr>
        <w:t>С</w:t>
      </w:r>
      <w:r w:rsidR="00025A85" w:rsidRPr="009E10BB">
        <w:rPr>
          <w:rFonts w:ascii="Arial Black" w:hAnsi="Arial Black" w:cs="Arial"/>
          <w:b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b/>
          <w:sz w:val="20"/>
          <w:szCs w:val="20"/>
        </w:rPr>
        <w:t>ПРОЦЕССОМ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ЗАКУПКИ</w:t>
      </w:r>
    </w:p>
    <w:p w:rsidR="00C54730" w:rsidRPr="009E10BB" w:rsidRDefault="00C54730" w:rsidP="00C54730">
      <w:pPr>
        <w:jc w:val="center"/>
        <w:rPr>
          <w:rFonts w:ascii="Arial Black" w:hAnsi="Arial Black"/>
          <w:b/>
          <w:sz w:val="20"/>
          <w:szCs w:val="20"/>
        </w:rPr>
      </w:pP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административными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регулируются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гражданско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утвержден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приказом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министра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</w:t>
      </w:r>
      <w:r w:rsidRPr="009E10BB">
        <w:rPr>
          <w:rFonts w:ascii="Arial Black" w:hAnsi="Arial Black"/>
          <w:sz w:val="20"/>
          <w:szCs w:val="20"/>
        </w:rPr>
        <w:t xml:space="preserve"> N 600-</w:t>
      </w:r>
      <w:r w:rsidRPr="009E10BB">
        <w:rPr>
          <w:rFonts w:ascii="Arial Black" w:hAnsi="Arial Black" w:cs="Calibri"/>
          <w:sz w:val="20"/>
          <w:szCs w:val="20"/>
        </w:rPr>
        <w:t>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декабря</w:t>
      </w:r>
      <w:r w:rsidRPr="009E10BB">
        <w:rPr>
          <w:rFonts w:ascii="Arial Black" w:hAnsi="Arial Black"/>
          <w:sz w:val="20"/>
          <w:szCs w:val="20"/>
        </w:rPr>
        <w:t xml:space="preserve"> 2018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судебном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обжалует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период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8.23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характеристики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предмета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подписанной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нее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имени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предмета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обжалуемой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предмета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фактических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доказательств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ней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обосновывающего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составляет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тысяч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уплачиваются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бюджет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казначейский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/>
          <w:sz w:val="20"/>
          <w:szCs w:val="20"/>
        </w:rPr>
        <w:t xml:space="preserve"> "900008000482". 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7)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удовлетворения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обратно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иных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необходимых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сведений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12.6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0010, 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Ереван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ул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Мелик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Адамян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воспроизведенный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отсканированный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вариант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оригинала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высылается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почту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 </w:t>
      </w:r>
      <w:hyperlink r:id="rId9" w:history="1">
        <w:r w:rsidRPr="009E10BB">
          <w:rPr>
            <w:rStyle w:val="Hyperlink"/>
            <w:rFonts w:ascii="Arial Black" w:hAnsi="Arial Black"/>
            <w:sz w:val="20"/>
            <w:szCs w:val="20"/>
          </w:rPr>
          <w:t>secretariat@minfin.am</w:t>
        </w:r>
      </w:hyperlink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рассматривающим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удовлетворении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вынесло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уполномоченный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подлежащая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обратно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совершения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перевода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банковский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отвечает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назначением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устранение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зафиксированных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недостатков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отправки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отправляет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воспроизведенный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отсканированный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вариант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почты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</w:t>
      </w:r>
      <w:r w:rsidRPr="009E10BB">
        <w:rPr>
          <w:rFonts w:ascii="Arial" w:hAnsi="Arial" w:cs="Arial"/>
          <w:sz w:val="20"/>
          <w:szCs w:val="20"/>
        </w:rPr>
        <w:t>օ</w:t>
      </w:r>
      <w:r w:rsidRPr="009E10BB">
        <w:rPr>
          <w:rFonts w:ascii="Arial Black" w:hAnsi="Arial Black" w:cs="Arial Black"/>
          <w:sz w:val="20"/>
          <w:szCs w:val="20"/>
        </w:rPr>
        <w:t>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/>
          <w:sz w:val="20"/>
          <w:szCs w:val="20"/>
        </w:rPr>
        <w:t xml:space="preserve">..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подпунктом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12.4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отвечает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исправленная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12.9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производству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публикует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интернет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ссылка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созываемые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режиме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онлайн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12.</w:t>
      </w:r>
      <w:r w:rsidRPr="009E10BB">
        <w:rPr>
          <w:rFonts w:ascii="Arial Black" w:hAnsi="Arial Black"/>
          <w:sz w:val="20"/>
          <w:szCs w:val="20"/>
          <w:lang w:val="hy-AM"/>
        </w:rPr>
        <w:t>8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устранении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зафиксированных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недостатков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устраненными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недостатками</w:t>
      </w:r>
      <w:r w:rsidRPr="009E10BB">
        <w:rPr>
          <w:rFonts w:ascii="Arial Black" w:hAnsi="Arial Black"/>
          <w:sz w:val="20"/>
          <w:szCs w:val="20"/>
        </w:rPr>
        <w:t xml:space="preserve">  -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12.10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производству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обращается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позицию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необходимые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прилагая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приложенных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наличии</w:t>
      </w:r>
      <w:r w:rsidRPr="009E10BB">
        <w:rPr>
          <w:rFonts w:ascii="Arial Black" w:hAnsi="Arial Black" w:cs="Sylfaen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Позиция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запрошенные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представляются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воспроизведенном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отсканированном</w:t>
      </w:r>
      <w:r w:rsidRPr="009E10BB">
        <w:rPr>
          <w:rFonts w:ascii="Arial Black" w:hAnsi="Arial Black" w:cs="Sylfaen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варианте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путем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направления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электронную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почту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указанную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 w:cs="Sylfaen"/>
          <w:sz w:val="20"/>
          <w:szCs w:val="20"/>
        </w:rPr>
        <w:t xml:space="preserve"> 12.5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 w:cs="Sylfaen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настоящем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 w:cs="Sylfaen"/>
          <w:sz w:val="20"/>
          <w:szCs w:val="20"/>
        </w:rPr>
        <w:t xml:space="preserve">, 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такого</w:t>
      </w:r>
      <w:r w:rsidRPr="009E10BB">
        <w:rPr>
          <w:rFonts w:ascii="Arial Black" w:hAnsi="Arial Black" w:cs="Sylfaen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вовлеченные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присутствовать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созываемых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точки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зрения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Рассмотрение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выносится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позднее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двадцати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производству</w:t>
      </w:r>
      <w:r w:rsidRPr="009E10BB">
        <w:rPr>
          <w:rFonts w:ascii="Arial Black" w:hAnsi="Arial Black"/>
          <w:sz w:val="20"/>
          <w:szCs w:val="20"/>
        </w:rPr>
        <w:t xml:space="preserve">.  </w:t>
      </w:r>
      <w:r w:rsidRPr="009E10BB">
        <w:rPr>
          <w:rFonts w:ascii="Arial Black" w:hAnsi="Arial Black" w:cs="Calibri"/>
          <w:sz w:val="20"/>
          <w:szCs w:val="20"/>
        </w:rPr>
        <w:t>Указанный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один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мотивированному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вынесения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обеспечивает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обязывающим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отменено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только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запретить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определенных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обязать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недействительным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принимает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ведет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удовлетворения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ущерба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нанесенного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подавшему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обоснованного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Рассмотрение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общественности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Рассмотрение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записываются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вместе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публикуются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невозможности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записи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стенографируются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онлайн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транслируются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интернете</w:t>
      </w:r>
      <w:r w:rsidRPr="009E10BB">
        <w:rPr>
          <w:rFonts w:ascii="Arial Black" w:hAnsi="Arial Black"/>
          <w:sz w:val="20"/>
          <w:szCs w:val="20"/>
        </w:rPr>
        <w:t>.</w:t>
      </w:r>
      <w:r w:rsidRPr="009E10BB" w:rsidDel="009639DF">
        <w:rPr>
          <w:rFonts w:ascii="Arial Black" w:hAnsi="Arial Black"/>
          <w:sz w:val="20"/>
          <w:szCs w:val="20"/>
        </w:rPr>
        <w:t xml:space="preserve"> 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12.16.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интересы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послуживших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аналогичной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статье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обжалования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лишается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подачу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аналогичной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опубликовывает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вступает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12.18.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заинтересовано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конкретной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понесло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вследствие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рассматривающего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судебном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Представленная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жалоба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автоматически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приостанавливает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опубликования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объявления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частью</w:t>
      </w:r>
      <w:r w:rsidRPr="009E10BB">
        <w:rPr>
          <w:rFonts w:ascii="Arial Black" w:hAnsi="Arial Black"/>
          <w:sz w:val="20"/>
          <w:szCs w:val="20"/>
        </w:rPr>
        <w:t xml:space="preserve"> 9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вступления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spacing w:after="160"/>
        <w:ind w:firstLine="567"/>
        <w:jc w:val="both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статье</w:t>
      </w:r>
      <w:r w:rsidRPr="009E10BB">
        <w:rPr>
          <w:rFonts w:ascii="Arial Black" w:hAnsi="Arial Black"/>
          <w:sz w:val="20"/>
          <w:szCs w:val="20"/>
        </w:rPr>
        <w:t xml:space="preserve"> 51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выносит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снятии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приостановления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частью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руководитель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исполнительного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сообщает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исходя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общественных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интересов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интересов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национальной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безопасности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продолжить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опубликовывает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бюллетене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</w:p>
    <w:p w:rsidR="00096865" w:rsidRPr="009E10BB" w:rsidRDefault="00FB0D53" w:rsidP="00F631CC">
      <w:pPr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  <w:r w:rsidR="00096865" w:rsidRPr="009E10BB">
        <w:rPr>
          <w:rFonts w:ascii="Arial Black" w:hAnsi="Arial Black" w:cs="Calibri"/>
          <w:b/>
          <w:sz w:val="20"/>
          <w:szCs w:val="20"/>
        </w:rPr>
        <w:lastRenderedPageBreak/>
        <w:t>ЧАСТЬ</w:t>
      </w:r>
      <w:r w:rsidR="00096865" w:rsidRPr="009E10BB">
        <w:rPr>
          <w:rFonts w:ascii="Arial Black" w:hAnsi="Arial Black"/>
          <w:b/>
          <w:sz w:val="20"/>
          <w:szCs w:val="20"/>
        </w:rPr>
        <w:t xml:space="preserve"> II</w:t>
      </w:r>
    </w:p>
    <w:p w:rsidR="008842CE" w:rsidRPr="009E10BB" w:rsidRDefault="008842CE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pStyle w:val="BodyText"/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ИНСТРУКЦИЯПО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СОСТАВЛЕНИЮ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191D27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b/>
          <w:sz w:val="20"/>
          <w:szCs w:val="20"/>
        </w:rPr>
        <w:t>ЗАПРОС</w:t>
      </w:r>
      <w:r w:rsidR="00B4502F" w:rsidRPr="009E10BB">
        <w:rPr>
          <w:rFonts w:ascii="Arial Black" w:hAnsi="Arial Black"/>
          <w:b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b/>
          <w:sz w:val="20"/>
          <w:szCs w:val="20"/>
        </w:rPr>
        <w:t>КОТИРОВКИ</w:t>
      </w:r>
      <w:r w:rsidR="00B4502F"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8D5016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ОБЩИЕ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ПОЛОЖЕНИЯ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содействие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подготовке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целесообразности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требуемые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предлагаемых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соблюдением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требуемых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реквизитов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Кроме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армянского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языка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английском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русском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языке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8F15B9" w:rsidRPr="009E10BB" w:rsidRDefault="008F15B9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8D5016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0"/>
        </w:rPr>
        <w:t>ЗАЯВКА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ПРОЦЕДУРУ</w:t>
      </w:r>
    </w:p>
    <w:p w:rsidR="008F15B9" w:rsidRPr="009E10BB" w:rsidRDefault="00EA1314" w:rsidP="008F15B9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2. </w:t>
      </w:r>
      <w:r w:rsidR="008F15B9" w:rsidRPr="009E10BB">
        <w:rPr>
          <w:rFonts w:ascii="Arial Black" w:hAnsi="Arial Black" w:cs="Calibri"/>
          <w:sz w:val="20"/>
          <w:szCs w:val="20"/>
        </w:rPr>
        <w:t>Для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участия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в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процедуре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участник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подает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заявку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в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порядке</w:t>
      </w:r>
      <w:r w:rsidR="008F15B9" w:rsidRPr="009E10BB">
        <w:rPr>
          <w:rFonts w:ascii="Arial Black" w:hAnsi="Arial Black"/>
          <w:sz w:val="20"/>
          <w:szCs w:val="20"/>
        </w:rPr>
        <w:t xml:space="preserve">, </w:t>
      </w:r>
      <w:r w:rsidR="008F15B9" w:rsidRPr="009E10BB">
        <w:rPr>
          <w:rFonts w:ascii="Arial Black" w:hAnsi="Arial Black" w:cs="Calibri"/>
          <w:sz w:val="20"/>
          <w:szCs w:val="20"/>
        </w:rPr>
        <w:t>установленном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разделом</w:t>
      </w:r>
      <w:r w:rsidR="008F15B9" w:rsidRPr="009E10BB">
        <w:rPr>
          <w:rFonts w:ascii="Arial Black" w:hAnsi="Arial Black"/>
          <w:sz w:val="20"/>
          <w:szCs w:val="20"/>
        </w:rPr>
        <w:t xml:space="preserve"> 3 </w:t>
      </w:r>
      <w:r w:rsidR="008F15B9" w:rsidRPr="009E10BB">
        <w:rPr>
          <w:rFonts w:ascii="Arial Black" w:hAnsi="Arial Black" w:cs="Calibri"/>
          <w:sz w:val="20"/>
          <w:szCs w:val="20"/>
        </w:rPr>
        <w:t>части</w:t>
      </w:r>
      <w:r w:rsidR="008F15B9" w:rsidRPr="009E10BB">
        <w:rPr>
          <w:rFonts w:ascii="Arial Black" w:hAnsi="Arial Black"/>
          <w:sz w:val="20"/>
          <w:szCs w:val="20"/>
        </w:rPr>
        <w:t xml:space="preserve"> 2 </w:t>
      </w:r>
      <w:r w:rsidR="008F15B9" w:rsidRPr="009E10BB">
        <w:rPr>
          <w:rFonts w:ascii="Arial Black" w:hAnsi="Arial Black" w:cs="Calibri"/>
          <w:sz w:val="20"/>
          <w:szCs w:val="20"/>
        </w:rPr>
        <w:t>настоящего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приглашения</w:t>
      </w:r>
      <w:r w:rsidR="008F15B9" w:rsidRPr="009E10BB">
        <w:rPr>
          <w:rFonts w:ascii="Arial Black" w:hAnsi="Arial Black"/>
          <w:sz w:val="20"/>
          <w:szCs w:val="20"/>
        </w:rPr>
        <w:t xml:space="preserve">. </w:t>
      </w:r>
      <w:r w:rsidR="008F15B9" w:rsidRPr="009E10BB">
        <w:rPr>
          <w:rFonts w:ascii="Arial Black" w:hAnsi="Arial Black" w:cs="Calibri"/>
          <w:sz w:val="20"/>
          <w:szCs w:val="20"/>
        </w:rPr>
        <w:t>К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заявке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прилагаются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предусмотренные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настоящим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приглашением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соответствующие</w:t>
      </w:r>
      <w:r w:rsidR="008F15B9" w:rsidRPr="009E10BB">
        <w:rPr>
          <w:rFonts w:ascii="Arial Black" w:hAnsi="Arial Black"/>
          <w:sz w:val="20"/>
          <w:szCs w:val="20"/>
        </w:rPr>
        <w:t xml:space="preserve"> </w:t>
      </w:r>
      <w:r w:rsidR="008F15B9" w:rsidRPr="009E10BB">
        <w:rPr>
          <w:rFonts w:ascii="Arial Black" w:hAnsi="Arial Black" w:cs="Calibri"/>
          <w:sz w:val="20"/>
          <w:szCs w:val="20"/>
        </w:rPr>
        <w:t>документы</w:t>
      </w:r>
      <w:r w:rsidR="008F15B9" w:rsidRPr="009E10BB">
        <w:rPr>
          <w:rFonts w:ascii="Arial Black" w:hAnsi="Arial Black"/>
          <w:sz w:val="20"/>
          <w:szCs w:val="20"/>
        </w:rPr>
        <w:t xml:space="preserve"> (</w:t>
      </w:r>
      <w:r w:rsidR="008F15B9" w:rsidRPr="009E10BB">
        <w:rPr>
          <w:rFonts w:ascii="Arial Black" w:hAnsi="Arial Black" w:cs="Calibri"/>
          <w:sz w:val="20"/>
          <w:szCs w:val="20"/>
        </w:rPr>
        <w:t>сведения</w:t>
      </w:r>
      <w:r w:rsidR="008F15B9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>:</w:t>
      </w:r>
    </w:p>
    <w:p w:rsidR="00096865" w:rsidRPr="009E10BB" w:rsidRDefault="002D5CF0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</w:t>
      </w:r>
      <w:r w:rsidR="005114D0" w:rsidRPr="009E10BB">
        <w:rPr>
          <w:rFonts w:ascii="Arial Black" w:hAnsi="Arial Black"/>
          <w:sz w:val="20"/>
          <w:szCs w:val="20"/>
        </w:rPr>
        <w:t>.</w:t>
      </w:r>
      <w:r w:rsidR="009873F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заявление</w:t>
      </w:r>
      <w:r w:rsidR="00EB3C28" w:rsidRPr="009E10BB">
        <w:rPr>
          <w:rFonts w:ascii="Arial Black" w:hAnsi="Arial Black"/>
          <w:sz w:val="20"/>
          <w:szCs w:val="20"/>
        </w:rPr>
        <w:t>--</w:t>
      </w:r>
      <w:r w:rsidR="00EB3C28" w:rsidRPr="009E10BB">
        <w:rPr>
          <w:rFonts w:ascii="Arial Black" w:hAnsi="Arial Black" w:cs="Calibri"/>
          <w:sz w:val="20"/>
          <w:szCs w:val="20"/>
        </w:rPr>
        <w:t>объявлени</w:t>
      </w:r>
      <w:r w:rsidR="00EB3C28" w:rsidRPr="009E10BB">
        <w:rPr>
          <w:rFonts w:ascii="Arial Black" w:hAnsi="Arial Black"/>
          <w:sz w:val="20"/>
          <w:szCs w:val="20"/>
          <w:lang w:val="en-US"/>
        </w:rPr>
        <w:t>e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Приложению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>1;</w:t>
      </w:r>
    </w:p>
    <w:p w:rsidR="00172BC4" w:rsidRPr="009E10BB" w:rsidRDefault="00172BC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</w:t>
      </w:r>
      <w:r w:rsidR="00D23E36"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утвержденн</w:t>
      </w:r>
      <w:r w:rsidRPr="009E10BB">
        <w:rPr>
          <w:rFonts w:ascii="Arial Black" w:hAnsi="Arial Black"/>
          <w:sz w:val="20"/>
          <w:szCs w:val="20"/>
          <w:lang w:val="en-US"/>
        </w:rPr>
        <w:t>o</w:t>
      </w:r>
      <w:r w:rsidRPr="009E10BB">
        <w:rPr>
          <w:rFonts w:ascii="Arial Black" w:hAnsi="Arial Black" w:cs="Calibri"/>
          <w:sz w:val="20"/>
          <w:szCs w:val="20"/>
        </w:rPr>
        <w:t>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описание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предлагаемого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Приложению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/>
          <w:sz w:val="20"/>
          <w:szCs w:val="20"/>
          <w:lang w:val="en-US"/>
        </w:rPr>
        <w:t>N</w:t>
      </w:r>
      <w:r w:rsidRPr="009E10BB">
        <w:rPr>
          <w:rFonts w:ascii="Arial Black" w:hAnsi="Arial Black"/>
          <w:sz w:val="20"/>
          <w:szCs w:val="20"/>
        </w:rPr>
        <w:t xml:space="preserve"> 1.1.</w:t>
      </w:r>
    </w:p>
    <w:p w:rsidR="009D7EFF" w:rsidRPr="009E10BB" w:rsidRDefault="009D7EF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EA7CA6" w:rsidRPr="009E10BB">
        <w:rPr>
          <w:rFonts w:ascii="Arial Black" w:hAnsi="Arial Black"/>
          <w:sz w:val="20"/>
          <w:szCs w:val="20"/>
        </w:rPr>
        <w:t xml:space="preserve">3 </w:t>
      </w:r>
      <w:r w:rsidRPr="009E10BB">
        <w:rPr>
          <w:rFonts w:ascii="Arial Black" w:hAnsi="Arial Black" w:cs="Calibri"/>
          <w:sz w:val="20"/>
          <w:szCs w:val="20"/>
        </w:rPr>
        <w:t>копию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являющегося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будет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выполняться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через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агентство</w:t>
      </w:r>
      <w:r w:rsidRPr="009E10BB">
        <w:rPr>
          <w:rFonts w:ascii="Arial Black" w:hAnsi="Arial Black"/>
          <w:sz w:val="20"/>
          <w:szCs w:val="20"/>
        </w:rPr>
        <w:t>;</w:t>
      </w:r>
    </w:p>
    <w:p w:rsidR="008D4137" w:rsidRPr="009E10BB" w:rsidRDefault="008D4137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EA7CA6" w:rsidRPr="009E10BB">
        <w:rPr>
          <w:rFonts w:ascii="Arial Black" w:hAnsi="Arial Black"/>
          <w:sz w:val="20"/>
          <w:szCs w:val="20"/>
        </w:rPr>
        <w:t xml:space="preserve">4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участвуют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/>
          <w:sz w:val="20"/>
          <w:szCs w:val="20"/>
        </w:rPr>
        <w:t>)</w:t>
      </w:r>
      <w:r w:rsidR="00467E75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7"/>
        <w:t>15</w:t>
      </w:r>
    </w:p>
    <w:p w:rsidR="006505D2" w:rsidRPr="009E10BB" w:rsidRDefault="002C4DB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9E39FC" w:rsidRPr="009E10BB">
        <w:rPr>
          <w:rFonts w:ascii="Arial Black" w:hAnsi="Arial Black"/>
          <w:sz w:val="20"/>
          <w:szCs w:val="20"/>
        </w:rPr>
        <w:t>5</w:t>
      </w:r>
      <w:r w:rsidR="005114D0" w:rsidRPr="009E10BB">
        <w:rPr>
          <w:rFonts w:ascii="Arial Black" w:hAnsi="Arial Black"/>
          <w:sz w:val="20"/>
          <w:szCs w:val="20"/>
        </w:rPr>
        <w:t>.</w:t>
      </w:r>
      <w:r w:rsidR="009873F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банковской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гарантии</w:t>
      </w:r>
      <w:r w:rsidR="00FC016A" w:rsidRPr="009E10BB">
        <w:rPr>
          <w:rFonts w:ascii="Arial Black" w:hAnsi="Arial Black"/>
          <w:sz w:val="20"/>
          <w:szCs w:val="20"/>
        </w:rPr>
        <w:t xml:space="preserve"> (</w:t>
      </w:r>
      <w:r w:rsidR="00FC016A" w:rsidRPr="009E10BB">
        <w:rPr>
          <w:rFonts w:ascii="Arial Black" w:hAnsi="Arial Black" w:cs="Calibri"/>
          <w:sz w:val="20"/>
          <w:szCs w:val="20"/>
        </w:rPr>
        <w:t>Приложению</w:t>
      </w:r>
      <w:r w:rsidR="00FC016A" w:rsidRPr="009E10BB">
        <w:rPr>
          <w:rFonts w:ascii="Arial Black" w:hAnsi="Arial Black"/>
          <w:sz w:val="20"/>
          <w:szCs w:val="20"/>
        </w:rPr>
        <w:t xml:space="preserve"> </w:t>
      </w:r>
      <w:r w:rsidR="00FC016A" w:rsidRPr="009E10BB">
        <w:rPr>
          <w:rFonts w:ascii="Arial Black" w:hAnsi="Arial Black" w:cs="Arial"/>
          <w:sz w:val="20"/>
          <w:szCs w:val="20"/>
        </w:rPr>
        <w:t>№</w:t>
      </w:r>
      <w:r w:rsidR="00FC016A"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 xml:space="preserve">;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банковской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гарантии</w:t>
      </w:r>
      <w:r w:rsidRPr="009E10BB">
        <w:rPr>
          <w:rFonts w:ascii="Arial Black" w:hAnsi="Arial Black"/>
          <w:sz w:val="20"/>
          <w:szCs w:val="20"/>
        </w:rPr>
        <w:t>.</w:t>
      </w:r>
      <w:r w:rsidR="00761A4D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8"/>
        <w:t>16</w:t>
      </w:r>
    </w:p>
    <w:p w:rsidR="00E67BA7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385C27" w:rsidRPr="009E10BB">
        <w:rPr>
          <w:rFonts w:ascii="Arial Black" w:hAnsi="Arial Black"/>
          <w:sz w:val="20"/>
          <w:szCs w:val="20"/>
        </w:rPr>
        <w:t>6</w:t>
      </w:r>
      <w:r w:rsidR="004413A5" w:rsidRPr="009E10BB">
        <w:rPr>
          <w:rFonts w:ascii="Arial Black" w:hAnsi="Arial Black"/>
          <w:sz w:val="20"/>
          <w:szCs w:val="20"/>
        </w:rPr>
        <w:t>.</w:t>
      </w:r>
      <w:r w:rsidR="00367A9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ценовое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Приложению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="00385C27" w:rsidRPr="009E10BB">
        <w:rPr>
          <w:rFonts w:ascii="Arial Black" w:hAnsi="Arial Black"/>
          <w:sz w:val="20"/>
          <w:szCs w:val="20"/>
        </w:rPr>
        <w:t>2</w:t>
      </w:r>
      <w:r w:rsidRPr="009E10BB">
        <w:rPr>
          <w:rFonts w:ascii="Arial Black" w:hAnsi="Arial Black"/>
          <w:sz w:val="20"/>
          <w:szCs w:val="20"/>
        </w:rPr>
        <w:t xml:space="preserve">; </w:t>
      </w:r>
      <w:r w:rsidRPr="009E10BB">
        <w:rPr>
          <w:rFonts w:ascii="Arial Black" w:hAnsi="Arial Black" w:cs="Calibri"/>
          <w:sz w:val="20"/>
          <w:szCs w:val="20"/>
        </w:rPr>
        <w:t>Ценовое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расчета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обобщенных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компонентов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стоимости</w:t>
      </w:r>
      <w:r w:rsidR="00FB3AE2" w:rsidRPr="009E10BB">
        <w:rPr>
          <w:rFonts w:ascii="Arial Black" w:hAnsi="Arial Black"/>
          <w:sz w:val="20"/>
          <w:szCs w:val="20"/>
        </w:rPr>
        <w:t xml:space="preserve"> (</w:t>
      </w:r>
      <w:r w:rsidR="00FB3AE2" w:rsidRPr="009E10BB">
        <w:rPr>
          <w:rFonts w:ascii="Arial Black" w:hAnsi="Arial Black" w:cs="Calibri"/>
          <w:sz w:val="20"/>
          <w:szCs w:val="20"/>
        </w:rPr>
        <w:t>совокупность</w:t>
      </w:r>
      <w:r w:rsidR="00FB3AE2" w:rsidRPr="009E10BB">
        <w:rPr>
          <w:rFonts w:ascii="Arial Black" w:hAnsi="Arial Black"/>
          <w:sz w:val="20"/>
          <w:szCs w:val="20"/>
        </w:rPr>
        <w:t xml:space="preserve"> </w:t>
      </w:r>
      <w:r w:rsidR="00FB3AE2" w:rsidRPr="009E10BB">
        <w:rPr>
          <w:rFonts w:ascii="Arial Black" w:hAnsi="Arial Black" w:cs="Calibri"/>
          <w:sz w:val="20"/>
          <w:szCs w:val="20"/>
        </w:rPr>
        <w:t>себестоимости</w:t>
      </w:r>
      <w:r w:rsidR="00FB3AE2" w:rsidRPr="009E10BB">
        <w:rPr>
          <w:rFonts w:ascii="Arial Black" w:hAnsi="Arial Black"/>
          <w:sz w:val="20"/>
          <w:szCs w:val="20"/>
        </w:rPr>
        <w:t xml:space="preserve"> </w:t>
      </w:r>
      <w:r w:rsidR="00FB3AE2" w:rsidRPr="009E10BB">
        <w:rPr>
          <w:rFonts w:ascii="Arial Black" w:hAnsi="Arial Black" w:cs="Calibri"/>
          <w:sz w:val="20"/>
          <w:szCs w:val="20"/>
        </w:rPr>
        <w:t>и</w:t>
      </w:r>
      <w:r w:rsidR="00FB3AE2" w:rsidRPr="009E10BB">
        <w:rPr>
          <w:rFonts w:ascii="Arial Black" w:hAnsi="Arial Black"/>
          <w:sz w:val="20"/>
          <w:szCs w:val="20"/>
        </w:rPr>
        <w:t xml:space="preserve"> </w:t>
      </w:r>
      <w:r w:rsidR="00FB3AE2" w:rsidRPr="009E10BB">
        <w:rPr>
          <w:rFonts w:ascii="Arial Black" w:hAnsi="Arial Black" w:cs="Calibri"/>
          <w:sz w:val="20"/>
          <w:szCs w:val="20"/>
        </w:rPr>
        <w:t>прогнозируемой</w:t>
      </w:r>
      <w:r w:rsidR="00FB3AE2" w:rsidRPr="009E10BB">
        <w:rPr>
          <w:rFonts w:ascii="Arial Black" w:hAnsi="Arial Black"/>
          <w:sz w:val="20"/>
          <w:szCs w:val="20"/>
        </w:rPr>
        <w:t xml:space="preserve"> </w:t>
      </w:r>
      <w:r w:rsidR="00FB3AE2" w:rsidRPr="009E10BB">
        <w:rPr>
          <w:rFonts w:ascii="Arial Black" w:hAnsi="Arial Black" w:cs="Calibri"/>
          <w:sz w:val="20"/>
          <w:szCs w:val="20"/>
        </w:rPr>
        <w:t>прибыли</w:t>
      </w:r>
      <w:r w:rsidR="00A57B1A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добавленную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стоимость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Расчет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компонентов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стоимости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разбивка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детали</w:t>
      </w:r>
      <w:r w:rsidRPr="009E10BB">
        <w:rPr>
          <w:rFonts w:ascii="Arial Black" w:hAnsi="Arial Black"/>
          <w:sz w:val="20"/>
          <w:szCs w:val="20"/>
        </w:rPr>
        <w:t xml:space="preserve"> —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="00E267E5" w:rsidRPr="009E10BB">
        <w:rPr>
          <w:rFonts w:ascii="Arial Black" w:hAnsi="Arial Black"/>
          <w:sz w:val="20"/>
          <w:szCs w:val="20"/>
        </w:rPr>
        <w:t xml:space="preserve"> </w:t>
      </w:r>
      <w:r w:rsidR="00E267E5" w:rsidRPr="009E10BB">
        <w:rPr>
          <w:rFonts w:ascii="Arial Black" w:hAnsi="Arial Black" w:cs="Calibri"/>
          <w:sz w:val="20"/>
          <w:szCs w:val="20"/>
        </w:rPr>
        <w:t>требуются</w:t>
      </w:r>
      <w:r w:rsidR="00E267E5" w:rsidRPr="009E10BB">
        <w:rPr>
          <w:rFonts w:ascii="Arial Black" w:hAnsi="Arial Black"/>
          <w:sz w:val="20"/>
          <w:szCs w:val="20"/>
        </w:rPr>
        <w:t xml:space="preserve"> </w:t>
      </w:r>
      <w:r w:rsidR="00E267E5" w:rsidRPr="009E10BB">
        <w:rPr>
          <w:rFonts w:ascii="Arial Black" w:hAnsi="Arial Black" w:cs="Calibri"/>
          <w:sz w:val="20"/>
          <w:szCs w:val="20"/>
        </w:rPr>
        <w:t>и</w:t>
      </w:r>
      <w:r w:rsidR="00E267E5" w:rsidRPr="009E10BB">
        <w:rPr>
          <w:rFonts w:ascii="Arial Black" w:hAnsi="Arial Black"/>
          <w:sz w:val="20"/>
          <w:szCs w:val="20"/>
        </w:rPr>
        <w:t xml:space="preserve"> </w:t>
      </w:r>
      <w:r w:rsidR="00E267E5" w:rsidRPr="009E10BB">
        <w:rPr>
          <w:rFonts w:ascii="Arial Black" w:hAnsi="Arial Black" w:cs="Calibri"/>
          <w:sz w:val="20"/>
          <w:szCs w:val="20"/>
        </w:rPr>
        <w:t>не</w:t>
      </w:r>
      <w:r w:rsidR="00E267E5" w:rsidRPr="009E10BB">
        <w:rPr>
          <w:rFonts w:ascii="Arial Black" w:hAnsi="Arial Black"/>
          <w:sz w:val="20"/>
          <w:szCs w:val="20"/>
        </w:rPr>
        <w:t xml:space="preserve"> </w:t>
      </w:r>
      <w:r w:rsidR="00E267E5" w:rsidRPr="009E10BB">
        <w:rPr>
          <w:rFonts w:ascii="Arial Black" w:hAnsi="Arial Black" w:cs="Calibri"/>
          <w:sz w:val="20"/>
          <w:szCs w:val="20"/>
        </w:rPr>
        <w:t>представляются</w:t>
      </w:r>
      <w:r w:rsidR="00E267E5"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spacing w:after="160" w:line="360" w:lineRule="auto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ПОРЯДОК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ПОДГОТОВКИ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ЗАЯВКИ</w:t>
      </w:r>
    </w:p>
    <w:p w:rsidR="008937EA" w:rsidRPr="009E10BB" w:rsidRDefault="00F535C1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</w:t>
      </w:r>
      <w:r w:rsidR="008937EA" w:rsidRPr="009E10BB">
        <w:rPr>
          <w:rFonts w:ascii="Arial Black" w:hAnsi="Arial Black"/>
          <w:sz w:val="20"/>
          <w:szCs w:val="20"/>
        </w:rPr>
        <w:t>.1.</w:t>
      </w:r>
      <w:r w:rsidR="008937EA" w:rsidRPr="009E10BB">
        <w:rPr>
          <w:rFonts w:ascii="Arial Black" w:hAnsi="Arial Black"/>
          <w:sz w:val="20"/>
          <w:szCs w:val="20"/>
        </w:rPr>
        <w:tab/>
      </w:r>
      <w:r w:rsidR="008937EA" w:rsidRPr="009E10BB">
        <w:rPr>
          <w:rFonts w:ascii="Arial Black" w:hAnsi="Arial Black" w:cs="Calibri"/>
          <w:sz w:val="20"/>
          <w:szCs w:val="20"/>
        </w:rPr>
        <w:t>Участник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t>подает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t>заявку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t>в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t>порядке</w:t>
      </w:r>
      <w:r w:rsidR="008937EA" w:rsidRPr="009E10BB">
        <w:rPr>
          <w:rFonts w:ascii="Arial Black" w:hAnsi="Arial Black"/>
          <w:sz w:val="20"/>
          <w:szCs w:val="20"/>
        </w:rPr>
        <w:t xml:space="preserve">, </w:t>
      </w:r>
      <w:r w:rsidR="008937EA" w:rsidRPr="009E10BB">
        <w:rPr>
          <w:rFonts w:ascii="Arial Black" w:hAnsi="Arial Black" w:cs="Calibri"/>
          <w:sz w:val="20"/>
          <w:szCs w:val="20"/>
        </w:rPr>
        <w:t>установленном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t>настоящим</w:t>
      </w:r>
      <w:r w:rsidR="008937EA" w:rsidRPr="009E10BB">
        <w:rPr>
          <w:rFonts w:ascii="Arial Black" w:hAnsi="Arial Black"/>
          <w:sz w:val="20"/>
          <w:szCs w:val="20"/>
        </w:rPr>
        <w:t xml:space="preserve"> </w:t>
      </w:r>
      <w:r w:rsidR="008937EA" w:rsidRPr="009E10BB">
        <w:rPr>
          <w:rFonts w:ascii="Arial Black" w:hAnsi="Arial Black" w:cs="Calibri"/>
          <w:sz w:val="20"/>
          <w:szCs w:val="20"/>
        </w:rPr>
        <w:lastRenderedPageBreak/>
        <w:t>приглашением</w:t>
      </w:r>
      <w:r w:rsidR="008937EA" w:rsidRPr="009E10BB">
        <w:rPr>
          <w:rFonts w:ascii="Arial Black" w:hAnsi="Arial Black"/>
          <w:sz w:val="20"/>
          <w:szCs w:val="20"/>
        </w:rPr>
        <w:t xml:space="preserve">. </w:t>
      </w:r>
    </w:p>
    <w:p w:rsidR="008937EA" w:rsidRPr="009E10BB" w:rsidRDefault="008937EA" w:rsidP="008937EA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относящиеся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вкладываются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конверт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заклеивается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Вложенные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конверт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формируются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утвержденных</w:t>
      </w:r>
      <w:r w:rsidRPr="009E10BB">
        <w:rPr>
          <w:rFonts w:ascii="Arial Black" w:hAnsi="Arial Black"/>
          <w:sz w:val="20"/>
          <w:szCs w:val="20"/>
        </w:rPr>
        <w:t xml:space="preserve"> 3-</w:t>
      </w:r>
      <w:r w:rsidRPr="009E10BB">
        <w:rPr>
          <w:rFonts w:ascii="Arial Black" w:hAnsi="Arial Black" w:cs="Calibri"/>
          <w:sz w:val="20"/>
          <w:szCs w:val="20"/>
        </w:rPr>
        <w:t>ьей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вариант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отксерокопированный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Arial"/>
          <w:sz w:val="20"/>
          <w:szCs w:val="20"/>
        </w:rPr>
        <w:t> </w:t>
      </w:r>
      <w:r w:rsidR="007363F2" w:rsidRPr="009E10BB">
        <w:rPr>
          <w:rFonts w:ascii="Arial Black" w:hAnsi="Arial Black" w:cs="Calibri"/>
          <w:sz w:val="20"/>
          <w:szCs w:val="20"/>
        </w:rPr>
        <w:t>оригинала</w:t>
      </w:r>
      <w:r w:rsidR="007363F2" w:rsidRPr="009E10BB">
        <w:rPr>
          <w:rFonts w:ascii="Arial Black" w:hAnsi="Arial Black"/>
          <w:sz w:val="20"/>
          <w:szCs w:val="20"/>
        </w:rPr>
        <w:t xml:space="preserve">) </w:t>
      </w:r>
      <w:r w:rsidR="007363F2" w:rsidRPr="009E10BB">
        <w:rPr>
          <w:rFonts w:ascii="Arial Black" w:hAnsi="Arial Black" w:cs="Calibri"/>
          <w:sz w:val="20"/>
          <w:szCs w:val="20"/>
        </w:rPr>
        <w:t>и</w:t>
      </w:r>
      <w:r w:rsidR="007363F2" w:rsidRPr="009E10BB">
        <w:rPr>
          <w:rFonts w:ascii="Arial Black" w:hAnsi="Arial Black"/>
          <w:sz w:val="20"/>
          <w:szCs w:val="20"/>
        </w:rPr>
        <w:t xml:space="preserve"> </w:t>
      </w:r>
      <w:r w:rsidR="007363F2" w:rsidRPr="009E10BB">
        <w:rPr>
          <w:rFonts w:ascii="Arial Black" w:hAnsi="Arial Black" w:cs="Calibri"/>
          <w:sz w:val="20"/>
          <w:szCs w:val="20"/>
        </w:rPr>
        <w:t>копий</w:t>
      </w:r>
      <w:r w:rsidR="007363F2" w:rsidRPr="009E10BB">
        <w:rPr>
          <w:rFonts w:ascii="Arial Black" w:hAnsi="Arial Black"/>
          <w:sz w:val="20"/>
          <w:szCs w:val="20"/>
        </w:rPr>
        <w:t xml:space="preserve"> </w:t>
      </w:r>
      <w:r w:rsidR="007363F2" w:rsidRPr="009E10BB">
        <w:rPr>
          <w:rFonts w:ascii="Arial Black" w:hAnsi="Arial Black" w:cs="Calibri"/>
          <w:sz w:val="20"/>
          <w:szCs w:val="20"/>
        </w:rPr>
        <w:t>в</w:t>
      </w:r>
      <w:r w:rsidR="007363F2"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/>
          <w:sz w:val="20"/>
          <w:szCs w:val="20"/>
        </w:rPr>
        <w:t>_</w:t>
      </w:r>
      <w:r w:rsidR="007363F2" w:rsidRPr="009E10BB">
        <w:rPr>
          <w:rFonts w:ascii="Arial Black" w:hAnsi="Arial Black"/>
          <w:sz w:val="20"/>
          <w:szCs w:val="20"/>
        </w:rPr>
        <w:t>2</w:t>
      </w:r>
      <w:r w:rsidRPr="009E10BB">
        <w:rPr>
          <w:rFonts w:ascii="Arial Black" w:hAnsi="Arial Black"/>
          <w:sz w:val="20"/>
          <w:szCs w:val="20"/>
        </w:rPr>
        <w:t xml:space="preserve">__ </w:t>
      </w:r>
      <w:r w:rsidRPr="009E10BB">
        <w:rPr>
          <w:rFonts w:ascii="Arial Black" w:hAnsi="Arial Black" w:cs="Calibri"/>
          <w:sz w:val="20"/>
          <w:szCs w:val="20"/>
        </w:rPr>
        <w:t>экземплярах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пакетах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пишутся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слова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оригинал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копия</w:t>
      </w:r>
      <w:r w:rsidRPr="009E10BB">
        <w:rPr>
          <w:rFonts w:ascii="Arial Black" w:hAnsi="Arial Black"/>
          <w:sz w:val="20"/>
          <w:szCs w:val="20"/>
        </w:rPr>
        <w:t xml:space="preserve">". </w:t>
      </w:r>
      <w:r w:rsidRPr="009E10BB">
        <w:rPr>
          <w:rFonts w:ascii="Arial Black" w:hAnsi="Arial Black" w:cs="Calibri"/>
          <w:sz w:val="20"/>
          <w:szCs w:val="20"/>
        </w:rPr>
        <w:t>Вместо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нотариально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заверенные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Конверт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подписывает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полномочия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конверте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4.1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инструкции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языке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указываются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место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F535C1"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слова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“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вскрытию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 w:cs="Arial Armenian"/>
          <w:sz w:val="20"/>
          <w:szCs w:val="20"/>
        </w:rPr>
        <w:t>”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место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нахождения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телефона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заседании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вскрытию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отклоняет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соответствующие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E46E2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.1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E46E2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.2 </w:t>
      </w:r>
      <w:r w:rsidRPr="009E10BB">
        <w:rPr>
          <w:rFonts w:ascii="Arial Black" w:hAnsi="Arial Black" w:cs="Calibri"/>
          <w:sz w:val="20"/>
          <w:szCs w:val="20"/>
        </w:rPr>
        <w:t>настоящей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инструкции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возвращает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</w:p>
    <w:p w:rsidR="00B2572B" w:rsidRPr="009E10BB" w:rsidRDefault="00B2572B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Black" w:hAnsi="Arial Black" w:cs="Arial"/>
          <w:b/>
          <w:sz w:val="20"/>
        </w:rPr>
      </w:pPr>
      <w:r w:rsidRPr="009E10BB">
        <w:rPr>
          <w:rFonts w:ascii="Arial Black" w:hAnsi="Arial Black" w:cs="Calibri"/>
          <w:b/>
          <w:sz w:val="20"/>
        </w:rPr>
        <w:t>Приложение</w:t>
      </w:r>
      <w:r w:rsidRPr="009E10BB">
        <w:rPr>
          <w:rFonts w:ascii="Arial Black" w:hAnsi="Arial Black"/>
          <w:b/>
          <w:sz w:val="20"/>
        </w:rPr>
        <w:t xml:space="preserve"> </w:t>
      </w:r>
      <w:r w:rsidRPr="009E10BB">
        <w:rPr>
          <w:rFonts w:ascii="Arial Black" w:hAnsi="Arial Black" w:cs="Arial"/>
          <w:b/>
          <w:sz w:val="20"/>
        </w:rPr>
        <w:t>№</w:t>
      </w:r>
      <w:r w:rsidRPr="009E10BB">
        <w:rPr>
          <w:rFonts w:ascii="Arial Black" w:hAnsi="Arial Black"/>
          <w:b/>
          <w:sz w:val="20"/>
        </w:rPr>
        <w:t xml:space="preserve"> 1</w:t>
      </w:r>
    </w:p>
    <w:p w:rsidR="00D733F3" w:rsidRPr="009E10BB" w:rsidRDefault="00B2572B" w:rsidP="00D733F3">
      <w:pPr>
        <w:pStyle w:val="BodyTextIndent"/>
        <w:widowControl w:val="0"/>
        <w:spacing w:after="160" w:line="240" w:lineRule="auto"/>
        <w:ind w:firstLine="0"/>
        <w:jc w:val="right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</w:rPr>
        <w:t>к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Приглашению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на</w:t>
      </w:r>
      <w:r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ЗАПРОС</w:t>
      </w:r>
      <w:r w:rsidR="00B4502F"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КОТИРОВКИ</w:t>
      </w:r>
      <w:r w:rsidR="00B4502F" w:rsidRPr="009E10BB">
        <w:rPr>
          <w:rFonts w:ascii="Arial Black" w:hAnsi="Arial Black"/>
          <w:b/>
        </w:rPr>
        <w:t xml:space="preserve"> </w:t>
      </w:r>
      <w:r w:rsidR="00123294"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кодом</w:t>
      </w:r>
      <w:r w:rsidRPr="009E10BB">
        <w:rPr>
          <w:rFonts w:ascii="Arial Black" w:hAnsi="Arial Black"/>
          <w:b/>
        </w:rPr>
        <w:t xml:space="preserve"> </w:t>
      </w:r>
      <w:r w:rsidR="00A40FD5" w:rsidRPr="009E10BB">
        <w:rPr>
          <w:rFonts w:ascii="Arial Black" w:hAnsi="Arial Black"/>
          <w:b/>
        </w:rPr>
        <w:t xml:space="preserve"> </w:t>
      </w:r>
      <w:r w:rsidR="005B5463" w:rsidRPr="009E10BB">
        <w:rPr>
          <w:rFonts w:ascii="Arial" w:hAnsi="Arial" w:cs="Arial"/>
          <w:b/>
          <w:i w:val="0"/>
          <w:lang w:val="af-ZA"/>
        </w:rPr>
        <w:t>ԱՄ</w:t>
      </w:r>
      <w:r w:rsidR="005B5463" w:rsidRPr="009E10BB">
        <w:rPr>
          <w:rFonts w:ascii="Arial Black" w:hAnsi="Arial Black"/>
          <w:b/>
          <w:i w:val="0"/>
          <w:lang w:val="af-ZA"/>
        </w:rPr>
        <w:t xml:space="preserve"> </w:t>
      </w:r>
      <w:r w:rsidR="005B5463" w:rsidRPr="009E10BB">
        <w:rPr>
          <w:rFonts w:ascii="Arial" w:hAnsi="Arial" w:cs="Arial"/>
          <w:b/>
          <w:i w:val="0"/>
          <w:lang w:val="af-ZA"/>
        </w:rPr>
        <w:t>ՄԲ</w:t>
      </w:r>
      <w:r w:rsidR="005B5463" w:rsidRPr="009E10BB">
        <w:rPr>
          <w:rFonts w:ascii="Arial Black" w:hAnsi="Arial Black"/>
          <w:b/>
          <w:i w:val="0"/>
          <w:lang w:val="af-ZA"/>
        </w:rPr>
        <w:t xml:space="preserve"> </w:t>
      </w:r>
      <w:r w:rsidR="005B5463" w:rsidRPr="009E10BB">
        <w:rPr>
          <w:rFonts w:ascii="Arial" w:hAnsi="Arial" w:cs="Arial"/>
          <w:b/>
          <w:i w:val="0"/>
          <w:lang w:val="af-ZA"/>
        </w:rPr>
        <w:t>ԳՀԱՊՁԲ</w:t>
      </w:r>
      <w:r w:rsidR="005B5463" w:rsidRPr="009E10BB">
        <w:rPr>
          <w:rFonts w:ascii="Arial Black" w:hAnsi="Arial Black"/>
          <w:b/>
          <w:i w:val="0"/>
          <w:lang w:val="af-ZA"/>
        </w:rPr>
        <w:t xml:space="preserve">-22/1      </w:t>
      </w:r>
    </w:p>
    <w:p w:rsidR="00B2572B" w:rsidRPr="009E10BB" w:rsidRDefault="00B2572B" w:rsidP="00D733F3">
      <w:pPr>
        <w:pStyle w:val="BodyTextIndent3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</w:p>
    <w:p w:rsidR="0003670A" w:rsidRPr="009E10BB" w:rsidRDefault="0003670A" w:rsidP="0003670A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ЗАЯВЛЕНИЕ</w:t>
      </w:r>
      <w:r w:rsidRPr="009E10BB">
        <w:rPr>
          <w:rFonts w:ascii="Arial Black" w:hAnsi="Arial Black"/>
          <w:b/>
          <w:sz w:val="20"/>
          <w:szCs w:val="20"/>
        </w:rPr>
        <w:t xml:space="preserve">-  </w:t>
      </w:r>
      <w:r w:rsidRPr="009E10BB">
        <w:rPr>
          <w:rFonts w:ascii="Arial Black" w:hAnsi="Arial Black" w:cs="Calibri"/>
          <w:b/>
          <w:sz w:val="20"/>
          <w:szCs w:val="20"/>
        </w:rPr>
        <w:t>ОБЪЯВЛЕНИЕ</w:t>
      </w:r>
      <w:r w:rsidRPr="009E10BB">
        <w:rPr>
          <w:rFonts w:ascii="Arial Black" w:hAnsi="Arial Black"/>
          <w:b/>
          <w:sz w:val="20"/>
          <w:szCs w:val="20"/>
        </w:rPr>
        <w:t xml:space="preserve"> *</w:t>
      </w:r>
    </w:p>
    <w:p w:rsidR="0003670A" w:rsidRPr="009E10BB" w:rsidRDefault="0003670A" w:rsidP="0003670A">
      <w:pPr>
        <w:pStyle w:val="Heading6"/>
        <w:keepNext w:val="0"/>
        <w:widowControl w:val="0"/>
        <w:spacing w:after="160"/>
        <w:jc w:val="center"/>
        <w:rPr>
          <w:rFonts w:ascii="Arial Black" w:hAnsi="Arial Black" w:cs="Arial"/>
          <w:color w:val="auto"/>
          <w:sz w:val="20"/>
        </w:rPr>
      </w:pPr>
      <w:r w:rsidRPr="009E10BB">
        <w:rPr>
          <w:rFonts w:ascii="Arial Black" w:hAnsi="Arial Black" w:cs="Calibri"/>
          <w:color w:val="auto"/>
          <w:sz w:val="20"/>
        </w:rPr>
        <w:t>на</w:t>
      </w:r>
      <w:r w:rsidRPr="009E10BB">
        <w:rPr>
          <w:rFonts w:ascii="Arial Black" w:hAnsi="Arial Black"/>
          <w:color w:val="auto"/>
          <w:sz w:val="20"/>
        </w:rPr>
        <w:t xml:space="preserve"> </w:t>
      </w:r>
      <w:r w:rsidRPr="009E10BB">
        <w:rPr>
          <w:rFonts w:ascii="Arial Black" w:hAnsi="Arial Black" w:cs="Calibri"/>
          <w:color w:val="auto"/>
          <w:sz w:val="20"/>
        </w:rPr>
        <w:t>участие</w:t>
      </w:r>
      <w:r w:rsidRPr="009E10BB">
        <w:rPr>
          <w:rFonts w:ascii="Arial Black" w:hAnsi="Arial Black"/>
          <w:color w:val="auto"/>
          <w:sz w:val="20"/>
        </w:rPr>
        <w:t xml:space="preserve"> </w:t>
      </w:r>
      <w:r w:rsidRPr="009E10BB">
        <w:rPr>
          <w:rFonts w:ascii="Arial Black" w:hAnsi="Arial Black" w:cs="Calibri"/>
          <w:color w:val="auto"/>
          <w:sz w:val="20"/>
        </w:rPr>
        <w:t>в</w:t>
      </w:r>
      <w:r w:rsidRPr="009E10BB">
        <w:rPr>
          <w:rFonts w:ascii="Arial Black" w:hAnsi="Arial Black"/>
          <w:color w:val="auto"/>
          <w:sz w:val="20"/>
        </w:rPr>
        <w:t xml:space="preserve"> </w:t>
      </w:r>
      <w:r w:rsidRPr="009E10BB">
        <w:rPr>
          <w:rFonts w:ascii="Arial Black" w:hAnsi="Arial Black" w:cs="Calibri"/>
          <w:color w:val="auto"/>
          <w:sz w:val="20"/>
        </w:rPr>
        <w:t>открытом</w:t>
      </w:r>
      <w:r w:rsidRPr="009E10BB">
        <w:rPr>
          <w:rFonts w:ascii="Arial Black" w:hAnsi="Arial Black"/>
          <w:color w:val="auto"/>
          <w:sz w:val="20"/>
        </w:rPr>
        <w:t xml:space="preserve"> </w:t>
      </w:r>
      <w:r w:rsidRPr="009E10BB">
        <w:rPr>
          <w:rFonts w:ascii="Arial Black" w:hAnsi="Arial Black" w:cs="Calibri"/>
          <w:color w:val="auto"/>
          <w:sz w:val="20"/>
        </w:rPr>
        <w:t>конкурсе</w:t>
      </w:r>
      <w:r w:rsidRPr="009E10BB">
        <w:rPr>
          <w:rFonts w:ascii="Arial Black" w:hAnsi="Arial Black"/>
          <w:color w:val="auto"/>
          <w:sz w:val="20"/>
        </w:rPr>
        <w:t xml:space="preserve"> </w:t>
      </w:r>
    </w:p>
    <w:p w:rsidR="0003670A" w:rsidRPr="009E10BB" w:rsidRDefault="0003670A" w:rsidP="0003670A">
      <w:pPr>
        <w:widowControl w:val="0"/>
        <w:spacing w:after="120"/>
        <w:jc w:val="center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______________________________________________________________</w:t>
      </w:r>
      <w:r w:rsidRPr="009E10BB">
        <w:rPr>
          <w:rFonts w:ascii="Arial Black" w:hAnsi="Arial Black" w:cs="Calibri"/>
          <w:sz w:val="20"/>
          <w:szCs w:val="20"/>
        </w:rPr>
        <w:t>заявляет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3670A" w:rsidRPr="009E10BB" w:rsidRDefault="0003670A" w:rsidP="0003670A">
      <w:pPr>
        <w:spacing w:after="160"/>
        <w:ind w:left="269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желает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участвовать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лотах</w:t>
      </w:r>
      <w:r w:rsidRPr="009E10BB">
        <w:rPr>
          <w:rFonts w:ascii="Arial Black" w:hAnsi="Arial Black"/>
          <w:sz w:val="20"/>
          <w:szCs w:val="20"/>
        </w:rPr>
        <w:t xml:space="preserve">)_______________________________ </w:t>
      </w:r>
      <w:r w:rsidRPr="009E10BB">
        <w:rPr>
          <w:rFonts w:ascii="Arial Black" w:hAnsi="Arial Black" w:cs="Calibri"/>
          <w:sz w:val="20"/>
          <w:szCs w:val="20"/>
        </w:rPr>
        <w:t>объявленного</w:t>
      </w:r>
    </w:p>
    <w:p w:rsidR="0003670A" w:rsidRPr="009E10BB" w:rsidRDefault="0003670A" w:rsidP="0003670A">
      <w:pPr>
        <w:spacing w:after="160"/>
        <w:ind w:left="4395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jc w:val="both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кодом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="005B5463" w:rsidRPr="009E10BB">
        <w:rPr>
          <w:rFonts w:ascii="Arial" w:hAnsi="Arial" w:cs="Arial"/>
          <w:b/>
          <w:i/>
          <w:lang w:val="af-ZA"/>
        </w:rPr>
        <w:t>ԱՄ</w:t>
      </w:r>
      <w:r w:rsidR="005B5463" w:rsidRPr="009E10BB">
        <w:rPr>
          <w:rFonts w:ascii="Arial Black" w:hAnsi="Arial Black"/>
          <w:b/>
          <w:i/>
          <w:lang w:val="af-ZA"/>
        </w:rPr>
        <w:t xml:space="preserve"> </w:t>
      </w:r>
      <w:r w:rsidR="005B5463" w:rsidRPr="009E10BB">
        <w:rPr>
          <w:rFonts w:ascii="Arial" w:hAnsi="Arial" w:cs="Arial"/>
          <w:b/>
          <w:i/>
          <w:lang w:val="af-ZA"/>
        </w:rPr>
        <w:t>ՄԲ</w:t>
      </w:r>
      <w:r w:rsidR="005B5463" w:rsidRPr="009E10BB">
        <w:rPr>
          <w:rFonts w:ascii="Arial Black" w:hAnsi="Arial Black"/>
          <w:b/>
          <w:i/>
          <w:lang w:val="af-ZA"/>
        </w:rPr>
        <w:t xml:space="preserve"> </w:t>
      </w:r>
      <w:r w:rsidR="005B5463" w:rsidRPr="009E10BB">
        <w:rPr>
          <w:rFonts w:ascii="Arial" w:hAnsi="Arial" w:cs="Arial"/>
          <w:b/>
          <w:i/>
          <w:lang w:val="af-ZA"/>
        </w:rPr>
        <w:t>ԳՀԱՊՁԲ</w:t>
      </w:r>
      <w:r w:rsidR="005B5463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03670A" w:rsidRPr="009E10BB" w:rsidRDefault="0003670A" w:rsidP="0003670A">
      <w:pPr>
        <w:spacing w:after="160"/>
        <w:ind w:left="15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</w:p>
    <w:p w:rsidR="0003670A" w:rsidRPr="009E10BB" w:rsidRDefault="0003670A" w:rsidP="0003670A">
      <w:pPr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катировок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__________________________________________________ </w:t>
      </w:r>
      <w:r w:rsidRPr="009E10BB">
        <w:rPr>
          <w:rFonts w:ascii="Arial Black" w:hAnsi="Arial Black" w:cs="Calibri"/>
          <w:sz w:val="20"/>
          <w:szCs w:val="20"/>
        </w:rPr>
        <w:t>заявляет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заверяет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</w:p>
    <w:p w:rsidR="0003670A" w:rsidRPr="009E10BB" w:rsidRDefault="0003670A" w:rsidP="0003670A">
      <w:pPr>
        <w:spacing w:after="160"/>
        <w:ind w:left="1843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резидентом</w:t>
      </w:r>
      <w:r w:rsidRPr="009E10BB">
        <w:rPr>
          <w:rFonts w:ascii="Arial Black" w:hAnsi="Arial Black"/>
          <w:sz w:val="20"/>
          <w:szCs w:val="20"/>
        </w:rPr>
        <w:t xml:space="preserve"> ______________________________________________________.</w:t>
      </w:r>
    </w:p>
    <w:p w:rsidR="0003670A" w:rsidRPr="009E10BB" w:rsidRDefault="0003670A" w:rsidP="0003670A">
      <w:pPr>
        <w:spacing w:after="160"/>
        <w:ind w:left="4111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страны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      ----------------------------------------  </w:t>
      </w:r>
      <w:r w:rsidRPr="009E10BB">
        <w:rPr>
          <w:rFonts w:ascii="Arial Black" w:hAnsi="Arial Black" w:cs="Calibri"/>
          <w:sz w:val="20"/>
          <w:szCs w:val="20"/>
        </w:rPr>
        <w:t>следующие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spacing w:after="160"/>
        <w:ind w:left="1843"/>
        <w:rPr>
          <w:rFonts w:ascii="Arial Black" w:hAnsi="Arial Black" w:cs="Sylfaen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Учетный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налогоплательщика</w:t>
      </w:r>
      <w:r w:rsidRPr="009E10BB">
        <w:rPr>
          <w:rFonts w:ascii="Arial Black" w:hAnsi="Arial Black"/>
          <w:sz w:val="20"/>
          <w:szCs w:val="20"/>
        </w:rPr>
        <w:t xml:space="preserve">               ________________</w:t>
      </w:r>
    </w:p>
    <w:p w:rsidR="0003670A" w:rsidRPr="009E10BB" w:rsidRDefault="0003670A" w:rsidP="0003670A">
      <w:pPr>
        <w:tabs>
          <w:tab w:val="left" w:pos="7371"/>
        </w:tabs>
        <w:ind w:left="4111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           </w:t>
      </w:r>
      <w:r w:rsidRPr="009E10BB">
        <w:rPr>
          <w:rFonts w:ascii="Arial Black" w:hAnsi="Arial Black" w:cs="Calibri"/>
          <w:sz w:val="20"/>
          <w:szCs w:val="20"/>
        </w:rPr>
        <w:t>учетный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налогоплательщика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почты</w:t>
      </w:r>
      <w:r w:rsidRPr="009E10BB">
        <w:rPr>
          <w:rFonts w:ascii="Arial Black" w:hAnsi="Arial Black"/>
          <w:sz w:val="20"/>
          <w:szCs w:val="20"/>
        </w:rPr>
        <w:t xml:space="preserve">                            __________________</w:t>
      </w:r>
    </w:p>
    <w:p w:rsidR="0003670A" w:rsidRPr="009E10BB" w:rsidRDefault="0003670A" w:rsidP="0003670A">
      <w:pPr>
        <w:tabs>
          <w:tab w:val="left" w:pos="6946"/>
        </w:tabs>
        <w:ind w:left="3402" w:firstLine="6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                             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электронной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почты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             ------------------------------------------------------------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                                                                 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телефона</w:t>
      </w:r>
      <w:r w:rsidRPr="009E10BB">
        <w:rPr>
          <w:rFonts w:ascii="Arial Black" w:hAnsi="Arial Black"/>
          <w:sz w:val="20"/>
          <w:szCs w:val="20"/>
        </w:rPr>
        <w:t xml:space="preserve">                     ------------------------------------------------------------- 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                             </w:t>
      </w: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телефона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_________________________________</w:t>
      </w:r>
      <w:r w:rsidRPr="009E10BB">
        <w:rPr>
          <w:rFonts w:ascii="Arial Black" w:hAnsi="Arial Black" w:cs="Calibri"/>
          <w:sz w:val="20"/>
          <w:szCs w:val="20"/>
        </w:rPr>
        <w:t>объявляет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подтверждает</w:t>
      </w:r>
      <w:r w:rsidRPr="009E10BB">
        <w:rPr>
          <w:rFonts w:ascii="Arial Black" w:hAnsi="Arial Black"/>
          <w:sz w:val="20"/>
          <w:szCs w:val="20"/>
        </w:rPr>
        <w:t>,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widowControl w:val="0"/>
        <w:spacing w:after="120"/>
        <w:ind w:left="2835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pStyle w:val="ListParagraph"/>
        <w:widowControl w:val="0"/>
        <w:numPr>
          <w:ilvl w:val="0"/>
          <w:numId w:val="21"/>
        </w:numPr>
        <w:spacing w:after="160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удовлетворяет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требованиям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к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праву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участия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установленным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приглашением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4"/>
          <w:sz w:val="20"/>
          <w:szCs w:val="20"/>
        </w:rPr>
        <w:t>на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катировок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обязуется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приглашением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квалификации</w:t>
      </w:r>
      <w:r w:rsidRPr="009E10BB">
        <w:rPr>
          <w:rFonts w:ascii="Arial Black" w:hAnsi="Arial Black"/>
          <w:sz w:val="20"/>
          <w:szCs w:val="20"/>
          <w:vertAlign w:val="superscript"/>
        </w:rPr>
        <w:t>16</w:t>
      </w:r>
      <w:r w:rsidRPr="009E10BB">
        <w:rPr>
          <w:rFonts w:ascii="Arial Black" w:hAnsi="Arial Black"/>
          <w:sz w:val="20"/>
          <w:szCs w:val="20"/>
        </w:rPr>
        <w:t>,</w:t>
      </w:r>
    </w:p>
    <w:p w:rsidR="0003670A" w:rsidRPr="009E10BB" w:rsidRDefault="0003670A" w:rsidP="0003670A">
      <w:pPr>
        <w:pStyle w:val="ListParagraph"/>
        <w:widowControl w:val="0"/>
        <w:numPr>
          <w:ilvl w:val="0"/>
          <w:numId w:val="21"/>
        </w:numPr>
        <w:tabs>
          <w:tab w:val="left" w:pos="567"/>
        </w:tabs>
        <w:spacing w:after="160"/>
        <w:jc w:val="both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открытом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конкурсе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03670A" w:rsidRPr="009E10BB" w:rsidRDefault="0003670A" w:rsidP="0003670A">
      <w:pPr>
        <w:pStyle w:val="ListParagraph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допускал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допустит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злоупотребления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доминирующим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положением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антиконкурентного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>,</w:t>
      </w:r>
    </w:p>
    <w:p w:rsidR="0003670A" w:rsidRPr="009E10BB" w:rsidRDefault="0003670A" w:rsidP="0003670A">
      <w:pPr>
        <w:pStyle w:val="ListParagraph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t>отсутствует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случай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установленного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приглашением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запрос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катировок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случая</w:t>
      </w:r>
      <w:r w:rsidRPr="009E10BB">
        <w:rPr>
          <w:rFonts w:ascii="Arial Black" w:hAnsi="Arial Black"/>
          <w:sz w:val="20"/>
          <w:szCs w:val="20"/>
        </w:rPr>
        <w:t xml:space="preserve">     </w:t>
      </w:r>
      <w:r w:rsidRPr="009E10BB">
        <w:rPr>
          <w:rFonts w:ascii="Arial Black" w:hAnsi="Arial Black" w:cs="Calibri"/>
          <w:sz w:val="20"/>
          <w:szCs w:val="20"/>
        </w:rPr>
        <w:t>одновременного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3670A" w:rsidRPr="009E10BB" w:rsidRDefault="0003670A" w:rsidP="0003670A">
      <w:pPr>
        <w:pStyle w:val="BodyTextIndent"/>
        <w:widowControl w:val="0"/>
        <w:spacing w:line="240" w:lineRule="auto"/>
        <w:ind w:firstLine="0"/>
        <w:jc w:val="left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участия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взаимосвязанных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с</w:t>
      </w:r>
      <w:r w:rsidRPr="009E10BB">
        <w:rPr>
          <w:rFonts w:ascii="Arial Black" w:hAnsi="Arial Black"/>
          <w:i w:val="0"/>
        </w:rPr>
        <w:t xml:space="preserve"> ________________ </w:t>
      </w:r>
      <w:r w:rsidRPr="009E10BB">
        <w:rPr>
          <w:rFonts w:ascii="Arial Black" w:hAnsi="Arial Black" w:cs="Calibri"/>
          <w:i w:val="0"/>
        </w:rPr>
        <w:t>лиц</w:t>
      </w:r>
      <w:r w:rsidRPr="009E10BB">
        <w:rPr>
          <w:rFonts w:ascii="Arial Black" w:hAnsi="Arial Black"/>
          <w:i w:val="0"/>
        </w:rPr>
        <w:t xml:space="preserve"> </w:t>
      </w:r>
      <w:r w:rsidRPr="009E10BB">
        <w:rPr>
          <w:rFonts w:ascii="Arial Black" w:hAnsi="Arial Black" w:cs="Calibri"/>
          <w:i w:val="0"/>
        </w:rPr>
        <w:t>и</w:t>
      </w:r>
      <w:r w:rsidRPr="009E10BB">
        <w:rPr>
          <w:rFonts w:ascii="Arial Black" w:hAnsi="Arial Black"/>
          <w:i w:val="0"/>
        </w:rPr>
        <w:t xml:space="preserve"> (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) </w:t>
      </w:r>
      <w:r w:rsidRPr="009E10BB">
        <w:rPr>
          <w:rFonts w:ascii="Arial Black" w:hAnsi="Arial Black" w:cs="Calibri"/>
          <w:i w:val="0"/>
        </w:rPr>
        <w:t>учрежденных</w:t>
      </w:r>
      <w:r w:rsidRPr="009E10BB">
        <w:rPr>
          <w:rFonts w:ascii="Arial Black" w:hAnsi="Arial Black"/>
          <w:i w:val="0"/>
        </w:rPr>
        <w:t>__________</w:t>
      </w:r>
    </w:p>
    <w:p w:rsidR="0003670A" w:rsidRPr="009E10BB" w:rsidRDefault="0003670A" w:rsidP="0003670A">
      <w:pPr>
        <w:widowControl w:val="0"/>
        <w:tabs>
          <w:tab w:val="left" w:pos="7938"/>
        </w:tabs>
        <w:ind w:left="3119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</w:p>
    <w:p w:rsidR="0003670A" w:rsidRPr="009E10BB" w:rsidRDefault="0003670A" w:rsidP="0003670A">
      <w:pPr>
        <w:widowControl w:val="0"/>
        <w:tabs>
          <w:tab w:val="left" w:pos="7938"/>
        </w:tabs>
        <w:spacing w:after="160"/>
        <w:ind w:left="8080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widowControl w:val="0"/>
        <w:jc w:val="both"/>
        <w:rPr>
          <w:rFonts w:ascii="Arial Black" w:hAnsi="Arial Black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принадлежащую</w:t>
      </w:r>
      <w:r w:rsidRPr="009E10BB">
        <w:rPr>
          <w:rFonts w:ascii="Arial Black" w:hAnsi="Arial Black"/>
          <w:sz w:val="20"/>
          <w:szCs w:val="20"/>
        </w:rPr>
        <w:t xml:space="preserve"> ____________________</w:t>
      </w:r>
    </w:p>
    <w:p w:rsidR="0003670A" w:rsidRPr="009E10BB" w:rsidRDefault="0003670A" w:rsidP="0003670A">
      <w:pPr>
        <w:widowControl w:val="0"/>
        <w:spacing w:after="160"/>
        <w:ind w:left="7088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участника</w:t>
      </w:r>
    </w:p>
    <w:p w:rsidR="0003670A" w:rsidRPr="009E10BB" w:rsidRDefault="0003670A" w:rsidP="0003670A">
      <w:pPr>
        <w:widowControl w:val="0"/>
        <w:spacing w:after="160"/>
        <w:jc w:val="both"/>
        <w:rPr>
          <w:ins w:id="2" w:author="Inesa Kocharyan" w:date="2021-09-01T13:44:00Z"/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widowControl w:val="0"/>
        <w:spacing w:after="16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Ниже</w:t>
      </w:r>
      <w:r w:rsidRPr="009E10BB">
        <w:rPr>
          <w:rFonts w:ascii="Arial Black" w:hAnsi="Arial Black"/>
          <w:sz w:val="20"/>
          <w:szCs w:val="20"/>
        </w:rPr>
        <w:t xml:space="preserve">  ----------------------------------------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ссылку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сайт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содержащий</w:t>
      </w:r>
    </w:p>
    <w:p w:rsidR="0003670A" w:rsidRPr="009E10BB" w:rsidRDefault="0003670A" w:rsidP="0003670A">
      <w:pPr>
        <w:widowControl w:val="0"/>
        <w:spacing w:after="160"/>
        <w:ind w:left="1276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участника</w:t>
      </w:r>
    </w:p>
    <w:p w:rsidR="0003670A" w:rsidRPr="009E10BB" w:rsidRDefault="0003670A" w:rsidP="0003670A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информацию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бенефициарах</w:t>
      </w:r>
      <w:r w:rsidRPr="009E10BB">
        <w:rPr>
          <w:rFonts w:ascii="Arial Black" w:hAnsi="Arial Black"/>
          <w:sz w:val="20"/>
          <w:szCs w:val="20"/>
        </w:rPr>
        <w:t xml:space="preserve"> ---------------------------------------------------- </w:t>
      </w:r>
      <w:r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9"/>
        <w:t>**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Прилагается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полное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описание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предлагаемого</w:t>
      </w:r>
      <w:r w:rsidRPr="009E10BB">
        <w:rPr>
          <w:rFonts w:ascii="Arial Black" w:hAnsi="Arial Black"/>
          <w:sz w:val="20"/>
          <w:szCs w:val="20"/>
        </w:rPr>
        <w:t xml:space="preserve">   ----------------------------    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                                                                                                           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Приложению</w:t>
      </w:r>
      <w:r w:rsidRPr="009E10BB">
        <w:rPr>
          <w:rFonts w:ascii="Arial Black" w:hAnsi="Arial Black"/>
          <w:sz w:val="20"/>
          <w:szCs w:val="20"/>
        </w:rPr>
        <w:t xml:space="preserve"> 1.1.                                                                                                                           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  <w:lang w:val="hy-AM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  <w:lang w:val="hy-AM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_____________________</w:t>
      </w:r>
    </w:p>
    <w:p w:rsidR="0003670A" w:rsidRPr="009E10BB" w:rsidRDefault="0003670A" w:rsidP="0003670A">
      <w:pPr>
        <w:tabs>
          <w:tab w:val="left" w:pos="7230"/>
        </w:tabs>
        <w:ind w:left="851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>,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spacing w:after="160"/>
        <w:ind w:left="113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руководителя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widowControl w:val="0"/>
        <w:spacing w:after="160"/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123294" w:rsidRPr="009E10BB" w:rsidRDefault="00123294" w:rsidP="00B46D58">
      <w:pPr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</w:p>
    <w:p w:rsidR="00B048B2" w:rsidRPr="009E10BB" w:rsidRDefault="00B048B2" w:rsidP="00B46D58">
      <w:pPr>
        <w:rPr>
          <w:rFonts w:ascii="Arial Black" w:hAnsi="Arial Black"/>
          <w:b/>
          <w:sz w:val="20"/>
          <w:szCs w:val="20"/>
        </w:rPr>
      </w:pPr>
    </w:p>
    <w:p w:rsidR="00D043C1" w:rsidRPr="009E10BB" w:rsidRDefault="00D043C1" w:rsidP="00D043C1">
      <w:pPr>
        <w:pStyle w:val="Heading3"/>
        <w:keepNext w:val="0"/>
        <w:widowControl w:val="0"/>
        <w:spacing w:after="160" w:line="240" w:lineRule="auto"/>
        <w:ind w:firstLine="567"/>
        <w:jc w:val="right"/>
        <w:rPr>
          <w:rFonts w:ascii="Arial Black" w:hAnsi="Arial Black" w:cs="Arial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Приложение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 w:cs="Arial"/>
          <w:b/>
          <w:i w:val="0"/>
        </w:rPr>
        <w:t>№</w:t>
      </w:r>
      <w:r w:rsidRPr="009E10BB">
        <w:rPr>
          <w:rFonts w:ascii="Arial Black" w:hAnsi="Arial Black"/>
          <w:b/>
          <w:i w:val="0"/>
        </w:rPr>
        <w:t xml:space="preserve"> 1,1</w:t>
      </w:r>
    </w:p>
    <w:p w:rsidR="00D043C1" w:rsidRPr="009E10BB" w:rsidRDefault="00D043C1" w:rsidP="00D043C1">
      <w:pPr>
        <w:pStyle w:val="BodyTextIndent3"/>
        <w:widowControl w:val="0"/>
        <w:spacing w:after="160" w:line="240" w:lineRule="auto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к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Приглашению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на</w:t>
      </w:r>
      <w:r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ЗАПРОС</w:t>
      </w:r>
      <w:r w:rsidR="00B4502F"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КОТИРОВКИ</w:t>
      </w:r>
      <w:r w:rsidR="00B4502F"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кодом</w:t>
      </w:r>
      <w:r w:rsidRPr="009E10BB">
        <w:rPr>
          <w:rFonts w:ascii="Arial Black" w:hAnsi="Arial Black"/>
          <w:b/>
        </w:rPr>
        <w:t xml:space="preserve"> </w:t>
      </w:r>
      <w:r w:rsidR="00D5289A" w:rsidRPr="009E10BB">
        <w:rPr>
          <w:rFonts w:ascii="Arial Black" w:hAnsi="Arial Black"/>
          <w:b/>
          <w:i/>
          <w:lang w:val="af-ZA"/>
        </w:rPr>
        <w:t>«</w:t>
      </w:r>
      <w:r w:rsidR="001558D1" w:rsidRPr="009E10BB">
        <w:rPr>
          <w:rFonts w:ascii="Arial Black" w:hAnsi="Arial Black"/>
          <w:b/>
          <w:bCs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D043C1" w:rsidRPr="009E10BB" w:rsidRDefault="00D043C1" w:rsidP="00D043C1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D043C1" w:rsidRPr="009E10BB" w:rsidRDefault="00D043C1" w:rsidP="00D043C1">
      <w:pPr>
        <w:pStyle w:val="Heading3"/>
        <w:keepNext w:val="0"/>
        <w:widowControl w:val="0"/>
        <w:spacing w:after="160" w:line="240" w:lineRule="auto"/>
        <w:ind w:left="567" w:right="565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ПОЛНОЕ</w:t>
      </w:r>
      <w:r w:rsidRPr="009E10BB">
        <w:rPr>
          <w:rFonts w:ascii="Arial Black" w:hAnsi="Arial Black"/>
          <w:b/>
          <w:i w:val="0"/>
        </w:rPr>
        <w:t xml:space="preserve"> </w:t>
      </w:r>
      <w:r w:rsidRPr="009E10BB">
        <w:rPr>
          <w:rFonts w:ascii="Arial Black" w:hAnsi="Arial Black" w:cs="Calibri"/>
          <w:b/>
          <w:i w:val="0"/>
        </w:rPr>
        <w:t>ОПИСАНИЕ</w:t>
      </w:r>
    </w:p>
    <w:p w:rsidR="00D043C1" w:rsidRPr="009E10BB" w:rsidRDefault="00D043C1" w:rsidP="00D043C1">
      <w:pPr>
        <w:pStyle w:val="Heading3"/>
        <w:keepNext w:val="0"/>
        <w:widowControl w:val="0"/>
        <w:spacing w:after="160" w:line="240" w:lineRule="auto"/>
        <w:ind w:left="567" w:right="565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предлагаемого</w:t>
      </w:r>
      <w:r w:rsidRPr="009E10BB">
        <w:rPr>
          <w:rFonts w:ascii="Arial Black" w:hAnsi="Arial Black"/>
          <w:b/>
          <w:i w:val="0"/>
        </w:rPr>
        <w:t xml:space="preserve"> </w:t>
      </w:r>
      <w:r w:rsidR="00A35FB1" w:rsidRPr="009E10BB">
        <w:rPr>
          <w:rFonts w:ascii="Arial Black" w:hAnsi="Arial Black" w:cs="Calibri"/>
          <w:b/>
          <w:i w:val="0"/>
        </w:rPr>
        <w:t>товара</w:t>
      </w:r>
    </w:p>
    <w:p w:rsidR="00D043C1" w:rsidRPr="009E10BB" w:rsidRDefault="00D043C1" w:rsidP="00D043C1">
      <w:pPr>
        <w:pStyle w:val="Heading3"/>
        <w:keepNext w:val="0"/>
        <w:widowControl w:val="0"/>
        <w:spacing w:after="160" w:line="240" w:lineRule="auto"/>
        <w:ind w:left="567" w:right="565"/>
        <w:rPr>
          <w:rFonts w:ascii="Arial Black" w:hAnsi="Arial Black" w:cs="Arial"/>
        </w:rPr>
      </w:pPr>
    </w:p>
    <w:p w:rsidR="00D043C1" w:rsidRPr="009E10BB" w:rsidRDefault="00D043C1" w:rsidP="00D043C1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_____________________________,                              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</w:p>
    <w:p w:rsidR="00D043C1" w:rsidRPr="009E10BB" w:rsidRDefault="00D043C1" w:rsidP="00D043C1">
      <w:pPr>
        <w:widowControl w:val="0"/>
        <w:spacing w:after="120"/>
        <w:jc w:val="both"/>
        <w:rPr>
          <w:rFonts w:ascii="Arial Black" w:hAnsi="Arial Black" w:cs="Arial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D043C1" w:rsidRPr="009E10BB" w:rsidRDefault="00D043C1" w:rsidP="00D043C1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рамках</w:t>
      </w:r>
      <w:r w:rsidR="00A30084" w:rsidRPr="009E10BB">
        <w:rPr>
          <w:rFonts w:ascii="Arial Black" w:hAnsi="Arial Black" w:cs="Calibri"/>
          <w:sz w:val="20"/>
          <w:szCs w:val="20"/>
        </w:rPr>
        <w:t>запроса</w:t>
      </w:r>
      <w:r w:rsidR="00A30084" w:rsidRPr="009E10BB">
        <w:rPr>
          <w:rFonts w:ascii="Arial Black" w:hAnsi="Arial Black"/>
          <w:sz w:val="20"/>
          <w:szCs w:val="20"/>
        </w:rPr>
        <w:t xml:space="preserve"> </w:t>
      </w:r>
      <w:r w:rsidR="00A30084" w:rsidRPr="009E10BB">
        <w:rPr>
          <w:rFonts w:ascii="Arial Black" w:hAnsi="Arial Black" w:cs="Calibri"/>
          <w:sz w:val="20"/>
          <w:szCs w:val="20"/>
        </w:rPr>
        <w:t>котировки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 w:cs="Calibri"/>
          <w:sz w:val="20"/>
          <w:szCs w:val="20"/>
        </w:rPr>
        <w:t>ниже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лотам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описание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предлагаемого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1886"/>
        <w:gridCol w:w="1997"/>
        <w:gridCol w:w="4962"/>
      </w:tblGrid>
      <w:tr w:rsidR="00D043C1" w:rsidRPr="009E10BB" w:rsidTr="00AF521C">
        <w:tc>
          <w:tcPr>
            <w:tcW w:w="1042" w:type="dxa"/>
            <w:vMerge w:val="restart"/>
            <w:vAlign w:val="center"/>
          </w:tcPr>
          <w:p w:rsidR="00EE1022" w:rsidRPr="009E10BB" w:rsidRDefault="00EE1022" w:rsidP="00FF3F2A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  <w:p w:rsidR="00D043C1" w:rsidRPr="009E10BB" w:rsidRDefault="00D043C1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лота</w:t>
            </w:r>
          </w:p>
        </w:tc>
        <w:tc>
          <w:tcPr>
            <w:tcW w:w="8564" w:type="dxa"/>
            <w:gridSpan w:val="3"/>
            <w:vAlign w:val="center"/>
          </w:tcPr>
          <w:p w:rsidR="00D043C1" w:rsidRPr="009E10BB" w:rsidRDefault="00D043C1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Предлагаемый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товар</w:t>
            </w:r>
          </w:p>
        </w:tc>
      </w:tr>
      <w:tr w:rsidR="00AF521C" w:rsidRPr="009E10BB" w:rsidTr="00AF521C">
        <w:trPr>
          <w:trHeight w:val="696"/>
        </w:trPr>
        <w:tc>
          <w:tcPr>
            <w:tcW w:w="1042" w:type="dxa"/>
            <w:vMerge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фирменное</w:t>
            </w:r>
          </w:p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7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производителя</w:t>
            </w:r>
          </w:p>
        </w:tc>
        <w:tc>
          <w:tcPr>
            <w:tcW w:w="4962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технические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характеристики</w:t>
            </w: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1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  <w:lang w:val="en-US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2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3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</w:tbl>
    <w:p w:rsidR="00D043C1" w:rsidRPr="009E10BB" w:rsidRDefault="00D043C1" w:rsidP="00D043C1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D043C1" w:rsidRPr="009E10BB" w:rsidRDefault="00D043C1" w:rsidP="00D043C1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</w:t>
      </w:r>
    </w:p>
    <w:p w:rsidR="00D043C1" w:rsidRPr="009E10BB" w:rsidRDefault="00D043C1" w:rsidP="00D043C1">
      <w:pPr>
        <w:widowControl w:val="0"/>
        <w:tabs>
          <w:tab w:val="left" w:pos="7513"/>
        </w:tabs>
        <w:spacing w:after="160"/>
        <w:ind w:left="709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руководителя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</w:p>
    <w:p w:rsidR="00D043C1" w:rsidRPr="009E10BB" w:rsidRDefault="00D043C1" w:rsidP="00D043C1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</w:p>
    <w:p w:rsidR="00D043C1" w:rsidRPr="009E10BB" w:rsidRDefault="00D043C1" w:rsidP="00D043C1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</w:p>
    <w:p w:rsidR="00D043C1" w:rsidRPr="009E10BB" w:rsidRDefault="00D043C1" w:rsidP="00D043C1">
      <w:pPr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/>
          <w:b/>
          <w:sz w:val="20"/>
          <w:szCs w:val="20"/>
        </w:rPr>
        <w:t xml:space="preserve"> 1.2** </w:t>
      </w:r>
    </w:p>
    <w:p w:rsidR="0003670A" w:rsidRPr="009E10BB" w:rsidRDefault="0003670A" w:rsidP="0003670A">
      <w:pPr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Приглашению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открытый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конкурс</w:t>
      </w:r>
    </w:p>
    <w:p w:rsidR="0003670A" w:rsidRPr="009E10BB" w:rsidRDefault="0003670A" w:rsidP="0003670A">
      <w:pPr>
        <w:pStyle w:val="Heading3"/>
        <w:keepNext w:val="0"/>
        <w:widowControl w:val="0"/>
        <w:spacing w:after="160" w:line="240" w:lineRule="auto"/>
        <w:ind w:firstLine="567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под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кодом</w:t>
      </w:r>
      <w:r w:rsidRPr="009E10BB">
        <w:rPr>
          <w:rFonts w:ascii="Arial Black" w:hAnsi="Arial Black"/>
          <w:b/>
        </w:rPr>
        <w:t xml:space="preserve">  </w:t>
      </w:r>
      <w:r w:rsidR="001B027C" w:rsidRPr="009E10BB">
        <w:rPr>
          <w:rFonts w:ascii="Arial" w:hAnsi="Arial" w:cs="Arial"/>
          <w:b/>
          <w:i w:val="0"/>
          <w:lang w:val="af-ZA"/>
        </w:rPr>
        <w:t>ԱՄ</w:t>
      </w:r>
      <w:r w:rsidR="001B027C" w:rsidRPr="009E10BB">
        <w:rPr>
          <w:rFonts w:ascii="Arial Black" w:hAnsi="Arial Black"/>
          <w:b/>
          <w:i w:val="0"/>
          <w:lang w:val="af-ZA"/>
        </w:rPr>
        <w:t xml:space="preserve"> </w:t>
      </w:r>
      <w:r w:rsidR="001B027C" w:rsidRPr="009E10BB">
        <w:rPr>
          <w:rFonts w:ascii="Arial" w:hAnsi="Arial" w:cs="Arial"/>
          <w:b/>
          <w:i w:val="0"/>
          <w:lang w:val="af-ZA"/>
        </w:rPr>
        <w:t>ՄԲ</w:t>
      </w:r>
      <w:r w:rsidR="001B027C" w:rsidRPr="009E10BB">
        <w:rPr>
          <w:rFonts w:ascii="Arial Black" w:hAnsi="Arial Black"/>
          <w:b/>
          <w:i w:val="0"/>
          <w:lang w:val="af-ZA"/>
        </w:rPr>
        <w:t xml:space="preserve"> </w:t>
      </w:r>
      <w:r w:rsidR="001B027C" w:rsidRPr="009E10BB">
        <w:rPr>
          <w:rFonts w:ascii="Arial" w:hAnsi="Arial" w:cs="Arial"/>
          <w:b/>
          <w:i w:val="0"/>
          <w:lang w:val="af-ZA"/>
        </w:rPr>
        <w:t>ԳՀԱՊՁԲ</w:t>
      </w:r>
      <w:r w:rsidR="001B027C" w:rsidRPr="009E10BB">
        <w:rPr>
          <w:rFonts w:ascii="Arial Black" w:hAnsi="Arial Black"/>
          <w:b/>
          <w:i w:val="0"/>
          <w:lang w:val="af-ZA"/>
        </w:rPr>
        <w:t xml:space="preserve">-22/1      </w:t>
      </w: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ind w:left="360" w:hanging="3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ФОРМА</w:t>
      </w:r>
    </w:p>
    <w:p w:rsidR="0003670A" w:rsidRPr="009E10BB" w:rsidRDefault="0003670A" w:rsidP="0003670A">
      <w:pPr>
        <w:ind w:left="360" w:hanging="3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ДЕКЛАРАЦИИ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РЕАЛЬНЫХ</w:t>
      </w:r>
      <w:r w:rsidRPr="009E10BB">
        <w:rPr>
          <w:rFonts w:ascii="Arial Black" w:hAnsi="Arial Black"/>
          <w:b/>
          <w:sz w:val="20"/>
          <w:szCs w:val="20"/>
        </w:rPr>
        <w:t xml:space="preserve">  </w:t>
      </w:r>
      <w:r w:rsidRPr="009E10BB">
        <w:rPr>
          <w:rFonts w:ascii="Arial Black" w:hAnsi="Arial Black" w:cs="Calibri"/>
          <w:b/>
          <w:sz w:val="20"/>
          <w:szCs w:val="20"/>
        </w:rPr>
        <w:t>БЕНЕФИЦИАРАХ</w:t>
      </w:r>
    </w:p>
    <w:p w:rsidR="0003670A" w:rsidRPr="009E10BB" w:rsidRDefault="0003670A" w:rsidP="0003670A">
      <w:pPr>
        <w:ind w:left="360" w:hanging="360"/>
        <w:jc w:val="center"/>
        <w:rPr>
          <w:rFonts w:ascii="Arial Black" w:eastAsia="GHEA Grapalat" w:hAnsi="Arial Black" w:cs="GHEA Grapalat"/>
          <w:b/>
          <w:sz w:val="20"/>
          <w:szCs w:val="20"/>
        </w:rPr>
      </w:pP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Организация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государственной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ins w:id="3" w:author="Inesa Kocharyan" w:date="2021-08-30T12:39:00Z">
              <w:r w:rsidRPr="009E10BB">
                <w:rPr>
                  <w:rFonts w:ascii="Arial Black" w:eastAsia="GHEA Grapalat" w:hAnsi="Arial Black" w:cs="GHEA Grapalat"/>
                  <w:color w:val="000000"/>
                  <w:sz w:val="20"/>
                  <w:szCs w:val="20"/>
                </w:rPr>
                <w:t xml:space="preserve"> </w:t>
              </w:r>
            </w:ins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ind w:left="993" w:hanging="851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руководителя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исполнительного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ind w:left="993" w:hanging="851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представляющее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Должность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Представление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подписания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декларации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Количество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страниц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декларации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Подпись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rPr>
          <w:rFonts w:ascii="Arial Black" w:eastAsia="GHEA Grapalat" w:hAnsi="Arial Black" w:cs="GHEA Grapalat"/>
          <w:sz w:val="20"/>
          <w:szCs w:val="20"/>
        </w:rPr>
      </w:pPr>
    </w:p>
    <w:p w:rsidR="0003670A" w:rsidRPr="009E10BB" w:rsidRDefault="0003670A" w:rsidP="0003670A">
      <w:pPr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rial Black" w:eastAsia="GHEA Grapalat" w:hAnsi="Arial Black" w:cs="GHEA Grapalat"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Данные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листинга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акций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листинга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фондовой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биржи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Ссылка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документы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наличествующие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бирже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юридического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контролирующего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государственной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Государтво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руководителя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исполнительного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iCs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iCs/>
          <w:sz w:val="20"/>
          <w:szCs w:val="20"/>
        </w:rPr>
        <w:t>Уровень</w:t>
      </w:r>
      <w:r w:rsidRPr="009E10BB">
        <w:rPr>
          <w:rFonts w:ascii="Arial Black" w:eastAsia="GHEA Grapalat" w:hAnsi="Arial Black" w:cs="GHEA Grapalat"/>
          <w:i/>
          <w:iCs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iCs/>
          <w:sz w:val="20"/>
          <w:szCs w:val="20"/>
        </w:rPr>
        <w:t>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93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93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Участие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государства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муниципалитета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или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международной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организации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Участие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государства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или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муниципалитета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Участие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международной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международной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международной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организации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  <w:r w:rsidRPr="009E10BB" w:rsidDel="00C376E4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(%)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</w:tc>
      </w:tr>
    </w:tbl>
    <w:p w:rsidR="0003670A" w:rsidRPr="009E10BB" w:rsidRDefault="0003670A" w:rsidP="0003670A">
      <w:pPr>
        <w:rPr>
          <w:rFonts w:ascii="Arial Black" w:eastAsia="GHEA Grapalat" w:hAnsi="Arial Black" w:cs="GHEA Grapalat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Данные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бенефициара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удостоверяющие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личность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Документ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удостоверяющий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096"/>
      </w:tblGrid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Тип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17" w:hanging="283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предоставления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4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Предоставляющий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НЗОУ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эквивалентный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Адрес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учета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072"/>
      </w:tblGrid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Административно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-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территориальная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426" w:hanging="426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улицы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здание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Адрес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проживания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Государство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Административно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-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территориальная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улицы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здание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Основания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являться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реальным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бенефициаром</w:t>
      </w:r>
      <w:r w:rsidRPr="009E10BB" w:rsidDel="00F76C18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(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за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исключением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подотчетных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организаций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сферы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недропользования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03670A" w:rsidRPr="009E10BB" w:rsidTr="0003670A">
        <w:trPr>
          <w:trHeight w:val="924"/>
        </w:trPr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.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владеет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20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процентами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дающих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право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голоса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долей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акций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паев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имеет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уставном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капитале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20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процентов</w:t>
            </w:r>
          </w:p>
        </w:tc>
      </w:tr>
      <w:tr w:rsidR="0003670A" w:rsidRPr="009E10BB" w:rsidTr="0003670A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  <w:r w:rsidRPr="009E10BB" w:rsidDel="00C376E4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450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реальный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контроль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за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данным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юридическим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иными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средствами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.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должностным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осуществляющим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общее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текущее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руководство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деятельностью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нет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физического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соответствующего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требованиям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пунктов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Основания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являться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реальным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бенефициаром</w:t>
      </w:r>
      <w:r w:rsidRPr="009E10BB" w:rsidDel="00F76C18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(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для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подотчетных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организаций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сферы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недропользования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03670A" w:rsidRPr="009E10BB" w:rsidTr="0003670A">
        <w:trPr>
          <w:trHeight w:val="924"/>
        </w:trPr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а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Cambria Math" w:hAnsi="Arial Black" w:cs="Cambria Math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владеет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процентами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дающих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право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голоса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долей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акций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паев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либо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имеет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участия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уставном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капитале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</w:p>
        </w:tc>
      </w:tr>
      <w:tr w:rsidR="0003670A" w:rsidRPr="009E10BB" w:rsidTr="0003670A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Вид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450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участие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Cambria Math" w:hAnsi="Arial Black" w:cs="Cambria Math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имеет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право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назначать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eastAsia="hy-AM"/>
              </w:rPr>
              <w:t>освобождать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большинство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членов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органов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управления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в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Cambria Math" w:hAnsi="Arial Black" w:cs="Cambria Math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безвозмездно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была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получена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выгода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размере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менее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15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прибыли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полученной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данным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юридическим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течение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года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предшествующего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отчетному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году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г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Cambria Math" w:hAnsi="Arial Black" w:cs="Cambria Math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реальный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контроль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за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юридическим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иными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средствами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д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Cambria Math" w:hAnsi="Arial Black" w:cs="Cambria Math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должностным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осуществляющим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общее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текущее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руководство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деятельностью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юридического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отсутствия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физического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соответствующего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требованиям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пунктов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 -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Информация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статусе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бене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становления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реальным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бенефициаром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Осуществление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контроля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за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организацией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Отдельно</w:t>
            </w:r>
          </w:p>
          <w:p w:rsidR="0003670A" w:rsidRPr="009E10BB" w:rsidRDefault="0003670A" w:rsidP="0003670A">
            <w:pPr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Совместно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аффилированными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лицами</w:t>
            </w: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Реальным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бенефициаром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отчетной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организации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сфере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недропользования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является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должностное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лицо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член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его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семьи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Нет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Контактные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Arial Armenian"/>
                <w:color w:val="000000"/>
                <w:sz w:val="20"/>
                <w:szCs w:val="20"/>
              </w:rPr>
              <w:t> 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электронной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почты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телефона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Промежуточные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юридические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лица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государственной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руководителя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исполнительного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реального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бенефициара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бенефициаров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для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которого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организация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является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промежуточным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юридическим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лицом</w:t>
            </w: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о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листинге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акций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промежуточного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юридического</w:t>
      </w:r>
      <w:r w:rsidRPr="009E10BB">
        <w:rPr>
          <w:rFonts w:ascii="Arial Black" w:eastAsia="GHEA Grapalat" w:hAnsi="Arial Black" w:cs="GHEA Grapalat"/>
          <w:i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i/>
          <w:sz w:val="20"/>
          <w:szCs w:val="2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фондовой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биржи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Ссылка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документы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наличествующие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бирже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Black" w:eastAsia="GHEA Grapalat" w:hAnsi="Arial Black" w:cs="GHEA Grapalat"/>
          <w:i/>
          <w:sz w:val="20"/>
          <w:szCs w:val="20"/>
        </w:rPr>
      </w:pPr>
      <w:r w:rsidRPr="009E10BB">
        <w:rPr>
          <w:rFonts w:ascii="Arial Black" w:eastAsia="GHEA Grapalat" w:hAnsi="Arial Black" w:cs="GHEA Grapalat"/>
          <w:i/>
          <w:sz w:val="20"/>
          <w:szCs w:val="20"/>
        </w:rPr>
        <w:lastRenderedPageBreak/>
        <w:br w:type="page"/>
      </w:r>
    </w:p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Дополнительные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примечания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03670A" w:rsidRPr="009E10BB" w:rsidTr="0003670A">
        <w:tc>
          <w:tcPr>
            <w:tcW w:w="9016" w:type="dxa"/>
            <w:shd w:val="clear" w:color="auto" w:fill="DBE5F1" w:themeFill="accent1" w:themeFillTint="33"/>
          </w:tcPr>
          <w:p w:rsidR="0003670A" w:rsidRPr="009E10BB" w:rsidRDefault="0003670A" w:rsidP="0003670A">
            <w:pPr>
              <w:spacing w:before="240" w:after="160"/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Дополнительные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сведения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дополнительные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разъяснения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связанные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с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данными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заполненными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или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подлежащими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заполнению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в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декларации</w:t>
            </w:r>
          </w:p>
        </w:tc>
      </w:tr>
      <w:tr w:rsidR="0003670A" w:rsidRPr="009E10BB" w:rsidTr="0003670A">
        <w:trPr>
          <w:trHeight w:val="10187"/>
        </w:trPr>
        <w:tc>
          <w:tcPr>
            <w:tcW w:w="9016" w:type="dxa"/>
          </w:tcPr>
          <w:p w:rsidR="0003670A" w:rsidRPr="009E10BB" w:rsidRDefault="0003670A" w:rsidP="0003670A">
            <w:pPr>
              <w:rPr>
                <w:rFonts w:ascii="Arial Black" w:eastAsia="GHEA Grapalat" w:hAnsi="Arial Black" w:cs="GHEA Grapalat"/>
                <w:b/>
                <w:color w:val="000000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rPr>
          <w:ins w:id="4" w:author="Inesa Kocharyan" w:date="2021-09-01T11:45:00Z"/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</w:p>
    <w:p w:rsidR="0003670A" w:rsidRPr="009E10BB" w:rsidRDefault="0003670A" w:rsidP="0003670A">
      <w:pPr>
        <w:contextualSpacing/>
        <w:jc w:val="center"/>
        <w:rPr>
          <w:rFonts w:ascii="Arial Black" w:hAnsi="Arial Black"/>
          <w:b/>
          <w:sz w:val="20"/>
          <w:szCs w:val="20"/>
          <w:lang w:val="hy-AM"/>
        </w:rPr>
      </w:pPr>
      <w:r w:rsidRPr="009E10BB">
        <w:rPr>
          <w:rFonts w:ascii="Arial Black" w:hAnsi="Arial Black" w:cs="Calibri"/>
          <w:b/>
          <w:sz w:val="20"/>
          <w:szCs w:val="20"/>
        </w:rPr>
        <w:lastRenderedPageBreak/>
        <w:t>Порядок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заполнения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декларации</w:t>
      </w:r>
    </w:p>
    <w:p w:rsidR="0003670A" w:rsidRPr="009E10BB" w:rsidRDefault="0003670A" w:rsidP="0003670A">
      <w:pPr>
        <w:pStyle w:val="ListParagraph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1-</w:t>
      </w:r>
      <w:r w:rsidRPr="009E10BB">
        <w:rPr>
          <w:rFonts w:ascii="Arial Black" w:hAnsi="Arial Black" w:cs="Calibri"/>
          <w:sz w:val="20"/>
          <w:szCs w:val="20"/>
        </w:rPr>
        <w:t>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pStyle w:val="ListParagraph"/>
        <w:numPr>
          <w:ilvl w:val="0"/>
          <w:numId w:val="28"/>
        </w:numPr>
        <w:spacing w:after="200"/>
        <w:ind w:left="0" w:firstLine="142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латинскими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регистрации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пометку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ListParagraph"/>
        <w:numPr>
          <w:ilvl w:val="0"/>
          <w:numId w:val="28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 "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подписывающего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процедуру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ListParagraph"/>
        <w:numPr>
          <w:ilvl w:val="0"/>
          <w:numId w:val="28"/>
        </w:numPr>
        <w:spacing w:after="200"/>
        <w:ind w:left="0" w:firstLine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Представление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год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количество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страниц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ставится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ListParagraph"/>
        <w:numPr>
          <w:ilvl w:val="0"/>
          <w:numId w:val="27"/>
        </w:numPr>
        <w:spacing w:after="200"/>
        <w:ind w:left="142" w:hanging="284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листингированы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рынке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список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рынков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регулируемых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критериями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адекватного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раскрытия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утвержденными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министром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юстиции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критериям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5-</w:t>
      </w:r>
      <w:r w:rsidRPr="009E10BB">
        <w:rPr>
          <w:rFonts w:ascii="Arial Black" w:hAnsi="Arial Black" w:cs="Calibri"/>
          <w:sz w:val="20"/>
          <w:szCs w:val="20"/>
        </w:rPr>
        <w:t>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pStyle w:val="ListParagraph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фондовой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указывая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скобках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биржи</w:t>
      </w:r>
      <w:r w:rsidRPr="009E10BB">
        <w:rPr>
          <w:rFonts w:ascii="Arial Black" w:hAnsi="Arial Black"/>
          <w:sz w:val="20"/>
          <w:szCs w:val="20"/>
        </w:rPr>
        <w:t xml:space="preserve"> (Market Identifier Code), </w:t>
      </w:r>
      <w:r w:rsidRPr="009E10BB">
        <w:rPr>
          <w:rFonts w:ascii="Arial Black" w:hAnsi="Arial Black" w:cs="Calibri"/>
          <w:sz w:val="20"/>
          <w:szCs w:val="20"/>
        </w:rPr>
        <w:t>где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листингированы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ссылка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имеющиеся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содержащих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владельцах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ListParagraph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относятся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латинскими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регистрационные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пометку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фамилию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исполнительного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ListParagraph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Уровень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контроля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касающиеся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ListParagraph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какое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несколько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несколько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pStyle w:val="ListParagraph"/>
        <w:numPr>
          <w:ilvl w:val="0"/>
          <w:numId w:val="30"/>
        </w:numPr>
        <w:spacing w:after="200"/>
        <w:ind w:left="0" w:hanging="426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название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название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6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латинскими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буквами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международной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ListParagraph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pStyle w:val="ListParagraph"/>
        <w:numPr>
          <w:ilvl w:val="0"/>
          <w:numId w:val="31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фамилия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армянском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языке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латинскими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буквами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транскрипция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Документ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вносятся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3)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4)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проживания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отличается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проживания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последнего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жительства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5)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Основания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Theme="minorHAnsi" w:hAnsi="Arial Black" w:cs="Calibri"/>
          <w:sz w:val="20"/>
          <w:szCs w:val="20"/>
        </w:rPr>
        <w:t>являться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подотчетных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сферы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недропользования</w:t>
      </w:r>
      <w:r w:rsidRPr="009E10BB">
        <w:rPr>
          <w:rFonts w:ascii="Arial Black" w:hAnsi="Arial Black"/>
          <w:sz w:val="20"/>
          <w:szCs w:val="20"/>
        </w:rPr>
        <w:t xml:space="preserve">)"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подотчетной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сфере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недропользования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отмечается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основаниях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предусмотренном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борьбе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отмыванием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денег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финансированием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терроризма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информация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требуемая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основаниями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делается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владеет</w:t>
      </w:r>
      <w:r w:rsidRPr="009E10BB">
        <w:rPr>
          <w:rFonts w:ascii="Arial Black" w:hAnsi="Arial Black"/>
          <w:sz w:val="20"/>
          <w:szCs w:val="20"/>
        </w:rPr>
        <w:t xml:space="preserve"> 20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голоса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20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собственности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другого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владеющего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собственности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независимо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промежуточных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цепочке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владеющего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акциями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физического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указывается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Размер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рассчитывается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совокупности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рассчитывается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предыдущей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именно</w:t>
      </w:r>
      <w:r w:rsidRPr="009E10BB">
        <w:rPr>
          <w:rFonts w:ascii="Arial Black" w:hAnsi="Arial Black"/>
          <w:sz w:val="20"/>
          <w:szCs w:val="20"/>
        </w:rPr>
        <w:t xml:space="preserve">: </w:t>
      </w:r>
      <w:r w:rsidRPr="009E10BB">
        <w:rPr>
          <w:rFonts w:ascii="Arial Black" w:hAnsi="Arial Black" w:cs="Calibri"/>
          <w:sz w:val="20"/>
          <w:szCs w:val="20"/>
        </w:rPr>
        <w:t>умножения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выражении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достижения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eastAsia="GHEA Grapalat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поле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"</w:t>
      </w:r>
      <w:r w:rsidRPr="009E10BB">
        <w:rPr>
          <w:rFonts w:ascii="Arial Black" w:eastAsia="GHEA Grapalat" w:hAnsi="Arial Black" w:cs="Calibri"/>
          <w:sz w:val="20"/>
          <w:szCs w:val="20"/>
        </w:rPr>
        <w:t>Вид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eastAsia="GHEA Grapalat" w:hAnsi="Arial Black" w:cs="Calibri"/>
          <w:sz w:val="20"/>
          <w:szCs w:val="20"/>
        </w:rPr>
        <w:t>производится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отметка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прямой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или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косвенной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принадлежности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уставном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капитале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. </w:t>
      </w:r>
      <w:r w:rsidRPr="009E10BB">
        <w:rPr>
          <w:rFonts w:ascii="Arial Black" w:eastAsia="GHEA Grapalat" w:hAnsi="Arial Black" w:cs="Calibri"/>
          <w:sz w:val="20"/>
          <w:szCs w:val="20"/>
        </w:rPr>
        <w:t>При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наличии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уставном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капитале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прямого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sz w:val="20"/>
          <w:szCs w:val="20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косвенного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производится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отметка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наличии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одновременно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прямого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sz w:val="20"/>
          <w:szCs w:val="20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косвенного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делается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смыслу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инструментов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сделок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влияния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характера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средствами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пункте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подраздела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производится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отметка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является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должностным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лицом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осуществляющим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общее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или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текущее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руководство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деятельностью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 w:cs="Calibri"/>
          <w:sz w:val="20"/>
          <w:szCs w:val="20"/>
          <w:lang w:val="hy-AM"/>
        </w:rPr>
        <w:t>рганизации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случае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не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имеется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физическое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соответствующее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требованиям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пунктов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подраздела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 w:cs="Cambria Math"/>
          <w:sz w:val="20"/>
          <w:szCs w:val="20"/>
        </w:rPr>
      </w:pPr>
      <w:r w:rsidRPr="009E10BB">
        <w:rPr>
          <w:rFonts w:ascii="Arial Black" w:hAnsi="Arial Black"/>
          <w:sz w:val="20"/>
          <w:szCs w:val="20"/>
          <w:lang w:val="hy-AM"/>
        </w:rPr>
        <w:t xml:space="preserve">6)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 w:cs="Calibri"/>
          <w:sz w:val="20"/>
          <w:szCs w:val="20"/>
          <w:lang w:val="hy-AM"/>
        </w:rPr>
        <w:t>одраздел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 w:cs="Calibri"/>
          <w:sz w:val="20"/>
          <w:szCs w:val="20"/>
          <w:lang w:val="hy-AM"/>
        </w:rPr>
        <w:t>снования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являться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реальн</w:t>
      </w:r>
      <w:r w:rsidRPr="009E10BB">
        <w:rPr>
          <w:rFonts w:ascii="Arial Black" w:hAnsi="Arial Black" w:cs="Calibri"/>
          <w:sz w:val="20"/>
          <w:szCs w:val="20"/>
        </w:rPr>
        <w:t>ым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(</w:t>
      </w:r>
      <w:r w:rsidRPr="009E10BB">
        <w:rPr>
          <w:rFonts w:ascii="Arial Black" w:hAnsi="Arial Black" w:cs="Calibri"/>
          <w:sz w:val="20"/>
          <w:szCs w:val="20"/>
          <w:lang w:val="hy-AM"/>
        </w:rPr>
        <w:t>для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подотчетных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организаций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сфере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недропользования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)" </w:t>
      </w:r>
      <w:r w:rsidRPr="009E10BB">
        <w:rPr>
          <w:rFonts w:ascii="Arial Black" w:hAnsi="Arial Black" w:cs="Calibri"/>
          <w:sz w:val="20"/>
          <w:szCs w:val="20"/>
          <w:lang w:val="hy-AM"/>
        </w:rPr>
        <w:t>заполняется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юридическое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представившее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декларацию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является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отчетной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организацией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сфере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недропользования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Раскрытие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реальных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осуществляется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критериям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установленным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Кодексом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недрах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4.5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Arial Black" w:hAnsi="Arial Black" w:cs="Cambria Math"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владеет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голоса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абзацем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  <w:lang w:val="hy-AM"/>
        </w:rPr>
        <w:t>б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 w:cs="Calibri"/>
          <w:sz w:val="20"/>
          <w:szCs w:val="20"/>
          <w:lang w:val="hy-AM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пункте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подраздела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производится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отметка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имеет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право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назначать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или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отстраня</w:t>
      </w:r>
      <w:r w:rsidRPr="009E10BB">
        <w:rPr>
          <w:rFonts w:ascii="Arial Black" w:hAnsi="Arial Black" w:cs="Calibri"/>
          <w:sz w:val="20"/>
          <w:szCs w:val="20"/>
          <w:lang w:val="hy-AM"/>
        </w:rPr>
        <w:t>ть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большинство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членов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органов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управления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юридического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  <w:lang w:val="hy-AM"/>
        </w:rPr>
        <w:t>лица</w:t>
      </w:r>
      <w:r w:rsidRPr="009E10BB">
        <w:rPr>
          <w:rFonts w:ascii="Arial Black" w:hAnsi="Arial Black"/>
          <w:sz w:val="20"/>
          <w:szCs w:val="20"/>
          <w:lang w:val="hy-AM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безвозмездно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получило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выгоду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менее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прибыли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отчетному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году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смыслу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eastAsia="GHEA Grapalat" w:hAnsi="Arial Black" w:cs="GHEA Grapalat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однако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инструментов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сделок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влияния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характера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средствами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должностным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осуществляющим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текущее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физическое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 xml:space="preserve">7)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Информация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статусе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год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делается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Организацией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проведении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аффилированными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согласованной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аффилированным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согласованной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аффилированным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отчетной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сфере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недропользования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отметка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должностное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семьи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смыслу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53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Кодекса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недрах</w:t>
      </w:r>
    </w:p>
    <w:p w:rsidR="0003670A" w:rsidRPr="009E10BB" w:rsidRDefault="0003670A" w:rsidP="0003670A">
      <w:pPr>
        <w:contextualSpacing/>
        <w:jc w:val="both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eastAsia="GHEA Grapalat" w:hAnsi="Arial Black" w:cs="GHEA Grapalat"/>
          <w:sz w:val="20"/>
          <w:szCs w:val="20"/>
        </w:rPr>
        <w:t xml:space="preserve">8) </w:t>
      </w:r>
      <w:r w:rsidRPr="009E10BB">
        <w:rPr>
          <w:rFonts w:ascii="Arial Black" w:eastAsia="GHEA Grapalat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подразделе</w:t>
      </w:r>
      <w:r w:rsidRPr="009E10BB">
        <w:rPr>
          <w:rFonts w:ascii="Arial Black" w:eastAsia="GHEA Grapalat" w:hAnsi="Arial Black" w:cs="GHEA Grapalat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eastAsia="GHEA Grapalat" w:hAnsi="Arial Black" w:cs="Calibri"/>
          <w:sz w:val="20"/>
          <w:szCs w:val="20"/>
        </w:rPr>
        <w:t>Контактные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eastAsia="GHEA Grapalat" w:hAnsi="Arial Black" w:cs="Calibri"/>
          <w:sz w:val="20"/>
          <w:szCs w:val="20"/>
        </w:rPr>
        <w:t>заполняются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адрес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электронной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почты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номер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телефона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eastAsia="GHEA Grapalat" w:hAnsi="Arial Black" w:cs="Calibri"/>
          <w:sz w:val="20"/>
          <w:szCs w:val="20"/>
        </w:rPr>
        <w:t>реального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eastAsia="GHEA Grapalat" w:hAnsi="Arial Black" w:cs="GHEA Grapalat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5.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Промежуточные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отдельно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латинскими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регистрационные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пометку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фамилия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заполненная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контролирующего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3)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промежуточного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регулируемом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рынке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название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фондовой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указывая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скобках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биржи</w:t>
      </w:r>
      <w:r w:rsidRPr="009E10BB">
        <w:rPr>
          <w:rFonts w:ascii="Arial Black" w:hAnsi="Arial Black"/>
          <w:sz w:val="20"/>
          <w:szCs w:val="20"/>
        </w:rPr>
        <w:t xml:space="preserve"> (Market Identifier Code), </w:t>
      </w:r>
      <w:r w:rsidRPr="009E10BB">
        <w:rPr>
          <w:rFonts w:ascii="Arial Black" w:hAnsi="Arial Black" w:cs="Calibri"/>
          <w:sz w:val="20"/>
          <w:szCs w:val="20"/>
        </w:rPr>
        <w:t>где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листингуются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ссылается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имеющиеся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бирже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Дополнительные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примечания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касающиеся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подразделе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реальным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бенефициаром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осуществляющим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капитале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прямое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косвенное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разъяснения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декларацией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7. </w:t>
      </w:r>
      <w:r w:rsidRPr="009E10BB">
        <w:rPr>
          <w:rFonts w:ascii="Arial Black" w:hAnsi="Arial Black" w:cs="Calibri"/>
          <w:sz w:val="20"/>
          <w:szCs w:val="20"/>
        </w:rPr>
        <w:t>Декларация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подающим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* </w:t>
      </w:r>
      <w:r w:rsidRPr="009E10BB">
        <w:rPr>
          <w:rFonts w:ascii="Arial Black" w:hAnsi="Arial Black" w:cs="Calibri"/>
          <w:i/>
          <w:sz w:val="20"/>
          <w:szCs w:val="20"/>
        </w:rPr>
        <w:t>заполняется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секретарем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комиссии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публикации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бюллетене</w:t>
      </w:r>
      <w:r w:rsidRPr="009E10BB">
        <w:rPr>
          <w:rFonts w:ascii="Arial Black" w:hAnsi="Arial Black"/>
          <w:i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i/>
          <w:sz w:val="20"/>
          <w:szCs w:val="20"/>
        </w:rPr>
        <w:t xml:space="preserve">** </w:t>
      </w: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1.2 </w:t>
      </w:r>
      <w:r w:rsidRPr="009E10BB">
        <w:rPr>
          <w:rFonts w:ascii="Arial Black" w:hAnsi="Arial Black" w:cs="Calibri"/>
          <w:i/>
          <w:sz w:val="20"/>
          <w:szCs w:val="20"/>
        </w:rPr>
        <w:t>не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представляется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участником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случае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если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настоящему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приглашению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применимо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представлению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ссылки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сайт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содержащий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сведения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реальных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бенефициарах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юридического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лица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а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также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случае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если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участник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является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индивидуальным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предпринимателем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или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физическим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лицом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3670A" w:rsidRPr="009E10BB" w:rsidRDefault="0003670A" w:rsidP="0003670A">
      <w:pPr>
        <w:pStyle w:val="BodyTextIndent3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  <w:r w:rsidRPr="009E10BB">
        <w:rPr>
          <w:rFonts w:ascii="Arial Black" w:hAnsi="Arial Black"/>
          <w:b/>
        </w:rPr>
        <w:br w:type="page"/>
      </w:r>
    </w:p>
    <w:p w:rsidR="0003670A" w:rsidRPr="009E10BB" w:rsidRDefault="0003670A" w:rsidP="00B46D58">
      <w:pPr>
        <w:pStyle w:val="BodyTextIndent3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03670A" w:rsidRPr="009E10BB" w:rsidRDefault="0003670A" w:rsidP="00B46D58">
      <w:pPr>
        <w:pStyle w:val="BodyTextIndent3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03670A" w:rsidRPr="009E10BB" w:rsidRDefault="0003670A" w:rsidP="00B46D58">
      <w:pPr>
        <w:pStyle w:val="BodyTextIndent3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B2572B" w:rsidRPr="009E10BB" w:rsidRDefault="00B2572B" w:rsidP="00B46D58">
      <w:pPr>
        <w:pStyle w:val="BodyTextIndent3"/>
        <w:widowControl w:val="0"/>
        <w:spacing w:after="160" w:line="240" w:lineRule="auto"/>
        <w:ind w:firstLine="0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Приложение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Arial"/>
          <w:b/>
        </w:rPr>
        <w:t>№</w:t>
      </w:r>
      <w:r w:rsidRPr="009E10BB">
        <w:rPr>
          <w:rFonts w:ascii="Arial Black" w:hAnsi="Arial Black"/>
          <w:b/>
        </w:rPr>
        <w:t xml:space="preserve"> </w:t>
      </w:r>
      <w:r w:rsidR="00B048B2" w:rsidRPr="009E10BB">
        <w:rPr>
          <w:rFonts w:ascii="Arial Black" w:hAnsi="Arial Black"/>
          <w:b/>
        </w:rPr>
        <w:t>2</w:t>
      </w:r>
    </w:p>
    <w:p w:rsidR="00B2572B" w:rsidRPr="009E10BB" w:rsidRDefault="00B2572B" w:rsidP="00B46D58">
      <w:pPr>
        <w:pStyle w:val="BodyTextIndent3"/>
        <w:widowControl w:val="0"/>
        <w:spacing w:after="160" w:line="240" w:lineRule="auto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к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Приглашению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на</w:t>
      </w:r>
      <w:r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ЗАПРОС</w:t>
      </w:r>
      <w:r w:rsidR="00B4502F" w:rsidRPr="009E10BB">
        <w:rPr>
          <w:rFonts w:ascii="Arial Black" w:hAnsi="Arial Black"/>
          <w:b/>
        </w:rPr>
        <w:t xml:space="preserve"> </w:t>
      </w:r>
      <w:r w:rsidR="00B4502F" w:rsidRPr="009E10BB">
        <w:rPr>
          <w:rFonts w:ascii="Arial Black" w:hAnsi="Arial Black" w:cs="Calibri"/>
          <w:b/>
        </w:rPr>
        <w:t>КОТИРОВКИ</w:t>
      </w:r>
      <w:r w:rsidR="00B4502F" w:rsidRPr="009E10BB">
        <w:rPr>
          <w:rFonts w:ascii="Arial Black" w:hAnsi="Arial Black"/>
          <w:b/>
        </w:rPr>
        <w:t xml:space="preserve"> </w:t>
      </w:r>
      <w:r w:rsidR="005744FC"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кодом</w:t>
      </w:r>
      <w:r w:rsidRPr="009E10BB">
        <w:rPr>
          <w:rFonts w:ascii="Arial Black" w:hAnsi="Arial Black"/>
          <w:b/>
        </w:rPr>
        <w:t xml:space="preserve"> </w:t>
      </w:r>
      <w:r w:rsidR="001558D1" w:rsidRPr="009E10BB">
        <w:rPr>
          <w:rFonts w:ascii="Arial Black" w:hAnsi="Arial Black"/>
          <w:i/>
        </w:rPr>
        <w:t xml:space="preserve">  </w:t>
      </w:r>
      <w:r w:rsidR="001558D1" w:rsidRPr="009E10BB">
        <w:rPr>
          <w:rFonts w:ascii="Arial Black" w:hAnsi="Arial Black"/>
          <w:bCs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B2572B" w:rsidRPr="009E10BB" w:rsidRDefault="00B2572B" w:rsidP="00B46D58">
      <w:pPr>
        <w:widowControl w:val="0"/>
        <w:spacing w:after="120"/>
        <w:ind w:firstLine="567"/>
        <w:jc w:val="center"/>
        <w:rPr>
          <w:rFonts w:ascii="Arial Black" w:hAnsi="Arial Black"/>
          <w:sz w:val="20"/>
          <w:szCs w:val="20"/>
        </w:rPr>
      </w:pPr>
    </w:p>
    <w:p w:rsidR="00B2572B" w:rsidRPr="009E10BB" w:rsidRDefault="00B2572B" w:rsidP="00B46D58">
      <w:pPr>
        <w:widowControl w:val="0"/>
        <w:spacing w:after="120"/>
        <w:ind w:left="-66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ЦЕНОВОЕ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ПРЕДЛОЖЕНИЕ</w:t>
      </w:r>
    </w:p>
    <w:p w:rsidR="00B2572B" w:rsidRPr="009E10BB" w:rsidRDefault="00B2572B" w:rsidP="00B46D58">
      <w:pPr>
        <w:widowControl w:val="0"/>
        <w:spacing w:after="120"/>
        <w:ind w:firstLine="567"/>
        <w:jc w:val="center"/>
        <w:rPr>
          <w:rFonts w:ascii="Arial Black" w:hAnsi="Arial Black"/>
          <w:sz w:val="20"/>
          <w:szCs w:val="20"/>
        </w:rPr>
      </w:pPr>
    </w:p>
    <w:p w:rsidR="005646FC" w:rsidRPr="009E10BB" w:rsidRDefault="00B2572B" w:rsidP="003C63FF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t>Рассмотрев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приглашение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spacing w:val="-6"/>
          <w:sz w:val="20"/>
          <w:szCs w:val="20"/>
        </w:rPr>
        <w:t>ЗАПРОС</w:t>
      </w:r>
      <w:r w:rsidR="00B4502F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spacing w:val="-6"/>
          <w:sz w:val="20"/>
          <w:szCs w:val="20"/>
        </w:rPr>
        <w:t>КОТИРОВКИ</w:t>
      </w:r>
      <w:r w:rsidR="00B4502F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под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кодом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5289A" w:rsidRPr="009E10BB">
        <w:rPr>
          <w:rFonts w:ascii="Arial Black" w:hAnsi="Arial Black"/>
          <w:b/>
          <w:sz w:val="20"/>
          <w:szCs w:val="20"/>
          <w:lang w:val="af-ZA"/>
        </w:rPr>
        <w:t>«</w:t>
      </w:r>
      <w:r w:rsidR="001558D1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 </w:t>
      </w:r>
      <w:r w:rsidR="007A6AA5" w:rsidRPr="009E10BB">
        <w:rPr>
          <w:rFonts w:ascii="Arial" w:hAnsi="Arial" w:cs="Arial"/>
          <w:b/>
          <w:i/>
          <w:lang w:val="af-ZA"/>
        </w:rPr>
        <w:t>ԱՄ</w:t>
      </w:r>
      <w:r w:rsidR="007A6AA5" w:rsidRPr="009E10BB">
        <w:rPr>
          <w:rFonts w:ascii="Arial Black" w:hAnsi="Arial Black"/>
          <w:b/>
          <w:i/>
          <w:lang w:val="af-ZA"/>
        </w:rPr>
        <w:t xml:space="preserve"> </w:t>
      </w:r>
      <w:r w:rsidR="007A6AA5" w:rsidRPr="009E10BB">
        <w:rPr>
          <w:rFonts w:ascii="Arial" w:hAnsi="Arial" w:cs="Arial"/>
          <w:b/>
          <w:i/>
          <w:lang w:val="af-ZA"/>
        </w:rPr>
        <w:t>ՄԲ</w:t>
      </w:r>
      <w:r w:rsidR="007A6AA5" w:rsidRPr="009E10BB">
        <w:rPr>
          <w:rFonts w:ascii="Arial Black" w:hAnsi="Arial Black"/>
          <w:b/>
          <w:i/>
          <w:lang w:val="af-ZA"/>
        </w:rPr>
        <w:t xml:space="preserve"> </w:t>
      </w:r>
      <w:r w:rsidR="007A6AA5" w:rsidRPr="009E10BB">
        <w:rPr>
          <w:rFonts w:ascii="Arial" w:hAnsi="Arial" w:cs="Arial"/>
          <w:b/>
          <w:i/>
          <w:lang w:val="af-ZA"/>
        </w:rPr>
        <w:t>ԳՀԱՊՁԲ</w:t>
      </w:r>
      <w:r w:rsidR="007A6AA5" w:rsidRPr="009E10BB">
        <w:rPr>
          <w:rFonts w:ascii="Arial Black" w:hAnsi="Arial Black"/>
          <w:b/>
          <w:i/>
          <w:lang w:val="af-ZA"/>
        </w:rPr>
        <w:t xml:space="preserve">-22/1      </w:t>
      </w:r>
      <w:r w:rsidR="005744FC" w:rsidRPr="009E10BB">
        <w:rPr>
          <w:rFonts w:ascii="Arial Black" w:hAnsi="Arial Black" w:cs="Calibri"/>
          <w:sz w:val="20"/>
          <w:szCs w:val="20"/>
        </w:rPr>
        <w:t>в</w:t>
      </w:r>
      <w:r w:rsidR="005744FC"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проект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___</w:t>
      </w:r>
      <w:r w:rsidR="005744FC" w:rsidRPr="009E10BB">
        <w:rPr>
          <w:rFonts w:ascii="Arial Black" w:hAnsi="Arial Black"/>
          <w:sz w:val="20"/>
          <w:szCs w:val="20"/>
        </w:rPr>
        <w:t>________________________</w:t>
      </w:r>
      <w:r w:rsidRPr="009E10BB">
        <w:rPr>
          <w:rFonts w:ascii="Arial Black" w:hAnsi="Arial Black"/>
          <w:sz w:val="20"/>
          <w:szCs w:val="20"/>
        </w:rPr>
        <w:t>____</w:t>
      </w:r>
      <w:r w:rsidR="00191D27" w:rsidRPr="009E10BB">
        <w:rPr>
          <w:rFonts w:ascii="Arial Black" w:hAnsi="Arial Black"/>
          <w:sz w:val="20"/>
          <w:szCs w:val="20"/>
        </w:rPr>
        <w:t>___</w:t>
      </w:r>
    </w:p>
    <w:p w:rsidR="005646FC" w:rsidRPr="009E10BB" w:rsidRDefault="005646FC" w:rsidP="00B46D58">
      <w:pPr>
        <w:widowControl w:val="0"/>
        <w:spacing w:after="160"/>
        <w:ind w:left="6237"/>
        <w:jc w:val="both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участника</w:t>
      </w:r>
    </w:p>
    <w:p w:rsidR="00B2572B" w:rsidRPr="009E10BB" w:rsidRDefault="00B2572B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предлагаетвыполнить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нижеуказанным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ценам</w:t>
      </w:r>
      <w:r w:rsidRPr="009E10BB">
        <w:rPr>
          <w:rFonts w:ascii="Arial Black" w:hAnsi="Arial Black"/>
          <w:sz w:val="20"/>
          <w:szCs w:val="20"/>
        </w:rPr>
        <w:t>:</w:t>
      </w:r>
    </w:p>
    <w:p w:rsidR="00B2572B" w:rsidRPr="009E10BB" w:rsidRDefault="005646F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="00B2572B" w:rsidRPr="009E10BB">
        <w:rPr>
          <w:rFonts w:ascii="Arial Black" w:hAnsi="Arial Black" w:cs="Calibri"/>
          <w:sz w:val="20"/>
          <w:szCs w:val="20"/>
        </w:rPr>
        <w:t>рамов</w:t>
      </w:r>
      <w:r w:rsidR="00B2572B" w:rsidRPr="009E10BB">
        <w:rPr>
          <w:rFonts w:ascii="Arial Black" w:hAnsi="Arial Black"/>
          <w:sz w:val="20"/>
          <w:szCs w:val="20"/>
        </w:rPr>
        <w:t xml:space="preserve"> </w:t>
      </w:r>
      <w:r w:rsidR="00B2572B" w:rsidRPr="009E10BB">
        <w:rPr>
          <w:rFonts w:ascii="Arial Black" w:hAnsi="Arial Black" w:cs="Calibri"/>
          <w:sz w:val="20"/>
          <w:szCs w:val="20"/>
        </w:rPr>
        <w:t>РА</w:t>
      </w:r>
    </w:p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tbl>
      <w:tblPr>
        <w:tblW w:w="8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559"/>
        <w:gridCol w:w="2060"/>
        <w:gridCol w:w="1701"/>
        <w:gridCol w:w="1701"/>
      </w:tblGrid>
      <w:tr w:rsidR="001C7BCE" w:rsidRPr="009E10BB" w:rsidTr="00396D39">
        <w:trPr>
          <w:trHeight w:val="91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Номера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лотов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 w:cs="Arial Armenian"/>
                <w:b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товара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Стоимость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16"/>
                <w:szCs w:val="16"/>
              </w:rPr>
            </w:pPr>
            <w:r w:rsidRPr="009E10BB">
              <w:rPr>
                <w:rFonts w:ascii="Arial Black" w:hAnsi="Arial Black"/>
                <w:sz w:val="16"/>
                <w:szCs w:val="16"/>
              </w:rPr>
              <w:t>(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совокупность</w:t>
            </w:r>
            <w:r w:rsidRPr="009E10BB">
              <w:rPr>
                <w:rFonts w:ascii="Arial Black" w:hAnsi="Arial Black"/>
                <w:sz w:val="16"/>
                <w:szCs w:val="16"/>
              </w:rPr>
              <w:t xml:space="preserve"> 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себестоимости</w:t>
            </w:r>
            <w:r w:rsidRPr="009E10BB">
              <w:rPr>
                <w:rFonts w:ascii="Arial Black" w:hAnsi="Arial Black"/>
                <w:sz w:val="16"/>
                <w:szCs w:val="16"/>
              </w:rPr>
              <w:t xml:space="preserve"> 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и</w:t>
            </w:r>
            <w:r w:rsidRPr="009E10BB">
              <w:rPr>
                <w:rFonts w:ascii="Arial Black" w:hAnsi="Arial Black"/>
                <w:sz w:val="16"/>
                <w:szCs w:val="16"/>
              </w:rPr>
              <w:t xml:space="preserve"> 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прогнозируемой</w:t>
            </w:r>
            <w:r w:rsidRPr="009E10BB">
              <w:rPr>
                <w:rFonts w:ascii="Arial Black" w:hAnsi="Arial Black"/>
                <w:sz w:val="16"/>
                <w:szCs w:val="16"/>
              </w:rPr>
              <w:t xml:space="preserve"> 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прибыли</w:t>
            </w:r>
            <w:r w:rsidRPr="009E10BB">
              <w:rPr>
                <w:rFonts w:ascii="Arial Black" w:hAnsi="Arial Black"/>
                <w:sz w:val="16"/>
                <w:szCs w:val="16"/>
              </w:rPr>
              <w:t>)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НДС</w:t>
            </w:r>
            <w:r w:rsidRPr="009E10BB">
              <w:rPr>
                <w:rStyle w:val="FootnoteReference"/>
                <w:rFonts w:ascii="Arial Black" w:hAnsi="Arial Black"/>
                <w:b/>
                <w:sz w:val="20"/>
                <w:szCs w:val="20"/>
              </w:rPr>
              <w:footnoteReference w:customMarkFollows="1" w:id="10"/>
              <w:t>**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Общая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цена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</w:tr>
      <w:tr w:rsidR="001C7BCE" w:rsidRPr="009E10BB" w:rsidTr="00396D39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  <w:lang w:val="en-US"/>
              </w:rPr>
              <w:t>5</w:t>
            </w: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=3+4</w:t>
            </w: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лота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предмета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1"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52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лота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предмета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2"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лота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предмета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3"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...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7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...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374F4A" w:rsidRPr="009E10BB" w:rsidRDefault="00374F4A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</w:t>
      </w:r>
    </w:p>
    <w:p w:rsidR="00374F4A" w:rsidRPr="009E10BB" w:rsidRDefault="00374F4A" w:rsidP="00B46D58">
      <w:pPr>
        <w:widowControl w:val="0"/>
        <w:tabs>
          <w:tab w:val="left" w:pos="7513"/>
        </w:tabs>
        <w:spacing w:after="160"/>
        <w:ind w:left="709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руководителя</w:t>
      </w:r>
      <w:r w:rsidR="00335DAA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</w:p>
    <w:p w:rsidR="00DC619D" w:rsidRPr="009E10BB" w:rsidRDefault="00DC619D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  <w:lang w:val="es-ES"/>
        </w:rPr>
      </w:pPr>
    </w:p>
    <w:p w:rsidR="00B2572B" w:rsidRPr="009E10BB" w:rsidRDefault="00B2572B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</w:p>
    <w:p w:rsidR="00B4502F" w:rsidRPr="009E10BB" w:rsidRDefault="00B4502F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93795E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2"/>
        </w:rPr>
      </w:pPr>
      <w:r w:rsidRPr="009E10BB">
        <w:rPr>
          <w:rFonts w:ascii="Arial Black" w:hAnsi="Arial Black" w:cs="Calibri"/>
          <w:i/>
          <w:sz w:val="20"/>
          <w:szCs w:val="22"/>
        </w:rPr>
        <w:t>Приложение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Arial"/>
          <w:i/>
          <w:sz w:val="20"/>
          <w:szCs w:val="22"/>
        </w:rPr>
        <w:t>№</w:t>
      </w:r>
      <w:r w:rsidRPr="009E10BB">
        <w:rPr>
          <w:rFonts w:ascii="Arial Black" w:hAnsi="Arial Black"/>
          <w:i/>
          <w:sz w:val="20"/>
          <w:szCs w:val="22"/>
        </w:rPr>
        <w:t xml:space="preserve"> 4.2</w:t>
      </w:r>
    </w:p>
    <w:p w:rsidR="0093795E" w:rsidRPr="009E10BB" w:rsidRDefault="0093795E" w:rsidP="0093795E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2"/>
        </w:rPr>
      </w:pPr>
      <w:r w:rsidRPr="009E10BB">
        <w:rPr>
          <w:rFonts w:ascii="Arial Black" w:hAnsi="Arial Black" w:cs="Calibri"/>
          <w:i/>
          <w:sz w:val="20"/>
          <w:szCs w:val="22"/>
        </w:rPr>
        <w:t>к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Calibri"/>
          <w:i/>
          <w:sz w:val="20"/>
          <w:szCs w:val="22"/>
        </w:rPr>
        <w:t>Приглашению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Calibri"/>
          <w:i/>
          <w:sz w:val="20"/>
          <w:szCs w:val="22"/>
        </w:rPr>
        <w:t>на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Calibri"/>
          <w:i/>
          <w:sz w:val="20"/>
          <w:szCs w:val="22"/>
        </w:rPr>
        <w:t>запрос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Calibri"/>
          <w:i/>
          <w:sz w:val="20"/>
          <w:szCs w:val="22"/>
        </w:rPr>
        <w:t>котировки</w:t>
      </w:r>
      <w:r w:rsidRPr="009E10BB">
        <w:rPr>
          <w:rFonts w:ascii="Arial Black" w:hAnsi="Arial Black" w:cs="GHEA Grapalat"/>
          <w:i/>
          <w:sz w:val="20"/>
          <w:szCs w:val="22"/>
        </w:rPr>
        <w:br/>
      </w:r>
      <w:r w:rsidRPr="009E10BB">
        <w:rPr>
          <w:rFonts w:ascii="Arial Black" w:hAnsi="Arial Black" w:cs="Calibri"/>
          <w:i/>
          <w:sz w:val="20"/>
          <w:szCs w:val="22"/>
        </w:rPr>
        <w:t>под</w:t>
      </w:r>
      <w:r w:rsidRPr="009E10BB">
        <w:rPr>
          <w:rFonts w:ascii="Arial Black" w:hAnsi="Arial Black"/>
          <w:i/>
          <w:sz w:val="20"/>
          <w:szCs w:val="22"/>
        </w:rPr>
        <w:t xml:space="preserve"> </w:t>
      </w:r>
      <w:r w:rsidRPr="009E10BB">
        <w:rPr>
          <w:rFonts w:ascii="Arial Black" w:hAnsi="Arial Black" w:cs="Calibri"/>
          <w:i/>
          <w:sz w:val="20"/>
          <w:szCs w:val="22"/>
        </w:rPr>
        <w:t>кодом</w:t>
      </w:r>
      <w:r w:rsidRPr="009E10BB">
        <w:rPr>
          <w:rFonts w:ascii="Arial Black" w:hAnsi="Arial Black"/>
          <w:i/>
          <w:sz w:val="20"/>
          <w:szCs w:val="22"/>
        </w:rPr>
        <w:t xml:space="preserve"> 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/>
          <w:b/>
          <w:sz w:val="20"/>
          <w:szCs w:val="22"/>
        </w:rPr>
      </w:pP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2"/>
        </w:rPr>
      </w:pPr>
      <w:r w:rsidRPr="009E10BB">
        <w:rPr>
          <w:rFonts w:ascii="Arial Black" w:hAnsi="Arial Black" w:cs="Calibri"/>
          <w:b/>
          <w:sz w:val="20"/>
          <w:szCs w:val="22"/>
        </w:rPr>
        <w:t>СОГЛАШЕНИЕ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О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НЕУСТОЙКЕ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>(</w:t>
      </w:r>
      <w:r w:rsidRPr="009E10BB">
        <w:rPr>
          <w:rFonts w:ascii="Arial Black" w:hAnsi="Arial Black" w:cs="Calibri"/>
          <w:b/>
          <w:sz w:val="20"/>
          <w:szCs w:val="22"/>
        </w:rPr>
        <w:t>обеспечение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квалификации</w:t>
      </w:r>
      <w:r w:rsidRPr="009E10BB">
        <w:rPr>
          <w:rFonts w:ascii="Arial Black" w:hAnsi="Arial Black"/>
          <w:b/>
          <w:sz w:val="20"/>
          <w:szCs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0"/>
      </w:tblGrid>
      <w:tr w:rsidR="0093795E" w:rsidRPr="009E10BB" w:rsidTr="0003670A">
        <w:tc>
          <w:tcPr>
            <w:tcW w:w="4786" w:type="dxa"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GHEA Grapalat"/>
                <w:b/>
                <w:sz w:val="20"/>
                <w:szCs w:val="22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2"/>
              </w:rPr>
              <w:t>г</w:t>
            </w:r>
            <w:r w:rsidRPr="009E10BB">
              <w:rPr>
                <w:rFonts w:ascii="Arial Black" w:hAnsi="Arial Black"/>
                <w:sz w:val="20"/>
                <w:szCs w:val="22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2"/>
              </w:rPr>
              <w:t>Ереван</w:t>
            </w:r>
          </w:p>
        </w:tc>
        <w:tc>
          <w:tcPr>
            <w:tcW w:w="4500" w:type="dxa"/>
          </w:tcPr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GHEA Grapalat"/>
                <w:b/>
                <w:sz w:val="20"/>
                <w:szCs w:val="22"/>
              </w:rPr>
            </w:pPr>
            <w:r w:rsidRPr="009E10BB">
              <w:rPr>
                <w:rFonts w:ascii="Arial Black" w:hAnsi="Arial Black"/>
                <w:sz w:val="20"/>
                <w:szCs w:val="22"/>
              </w:rPr>
              <w:t>"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2"/>
              </w:rPr>
              <w:t xml:space="preserve">" 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2"/>
              </w:rPr>
              <w:t>20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2"/>
              </w:rPr>
              <w:t>г</w:t>
            </w:r>
            <w:r w:rsidRPr="009E10BB">
              <w:rPr>
                <w:rFonts w:ascii="Arial Black" w:hAnsi="Arial Black"/>
                <w:sz w:val="20"/>
                <w:szCs w:val="22"/>
              </w:rPr>
              <w:t>.</w:t>
            </w:r>
            <w:r w:rsidRPr="009E10BB">
              <w:rPr>
                <w:rStyle w:val="FootnoteReference"/>
                <w:rFonts w:ascii="Arial Black" w:hAnsi="Arial Black"/>
                <w:sz w:val="20"/>
                <w:szCs w:val="22"/>
              </w:rPr>
              <w:footnoteReference w:customMarkFollows="1" w:id="11"/>
              <w:t>**</w:t>
            </w:r>
          </w:p>
        </w:tc>
      </w:tr>
    </w:tbl>
    <w:p w:rsidR="0093795E" w:rsidRPr="009E10BB" w:rsidRDefault="0093795E" w:rsidP="0093795E">
      <w:pPr>
        <w:widowControl w:val="0"/>
        <w:spacing w:after="160"/>
        <w:rPr>
          <w:rFonts w:ascii="Arial Black" w:hAnsi="Arial Black" w:cs="GHEA Grapalat"/>
          <w:b/>
          <w:sz w:val="20"/>
          <w:szCs w:val="22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 w:cs="GHEA Grapalat"/>
          <w:sz w:val="20"/>
          <w:szCs w:val="22"/>
          <w:u w:val="single"/>
          <w:vertAlign w:val="subscript"/>
        </w:rPr>
      </w:pPr>
      <w:r w:rsidRPr="009E10BB">
        <w:rPr>
          <w:rFonts w:ascii="Arial Black" w:hAnsi="Arial Black"/>
          <w:sz w:val="20"/>
          <w:szCs w:val="22"/>
        </w:rPr>
        <w:t xml:space="preserve">_______________________________________________,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лице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директора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>,</w:t>
      </w:r>
    </w:p>
    <w:p w:rsidR="0093795E" w:rsidRPr="009E10BB" w:rsidRDefault="0093795E" w:rsidP="0093795E">
      <w:pPr>
        <w:widowControl w:val="0"/>
        <w:spacing w:after="160"/>
        <w:ind w:left="1843"/>
        <w:jc w:val="both"/>
        <w:rPr>
          <w:rFonts w:ascii="Arial Black" w:hAnsi="Arial Black"/>
          <w:sz w:val="20"/>
          <w:szCs w:val="22"/>
          <w:vertAlign w:val="superscript"/>
          <w:lang w:val="en-US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  <w:lang w:val="en-US"/>
        </w:rPr>
      </w:pPr>
      <w:r w:rsidRPr="009E10BB">
        <w:rPr>
          <w:rFonts w:ascii="Arial Black" w:hAnsi="Arial Black"/>
          <w:sz w:val="20"/>
          <w:szCs w:val="22"/>
          <w:lang w:val="en-US"/>
        </w:rPr>
        <w:t>_________________________________________________________________________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имя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фамилия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паспортные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данные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директора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компании</w:t>
      </w:r>
    </w:p>
    <w:p w:rsidR="0093795E" w:rsidRPr="009E10BB" w:rsidRDefault="0093795E" w:rsidP="0093795E">
      <w:pPr>
        <w:widowControl w:val="0"/>
        <w:spacing w:after="160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действующего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основании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устава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), </w:t>
      </w:r>
      <w:r w:rsidRPr="009E10BB">
        <w:rPr>
          <w:rFonts w:ascii="Arial Black" w:hAnsi="Arial Black" w:cs="Calibri"/>
          <w:sz w:val="20"/>
          <w:szCs w:val="22"/>
        </w:rPr>
        <w:t>настоящим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одностороннем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порядке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устанавливает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следующее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уплате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неустойки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ind w:firstLine="709"/>
        <w:jc w:val="both"/>
        <w:rPr>
          <w:rFonts w:ascii="Arial Black" w:hAnsi="Arial Black" w:cs="GHEA Grapalat"/>
          <w:sz w:val="20"/>
          <w:szCs w:val="22"/>
        </w:rPr>
      </w:pP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2"/>
        </w:rPr>
        <w:t>Предмет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соглашения</w:t>
      </w:r>
    </w:p>
    <w:p w:rsidR="00716965" w:rsidRPr="009E10BB" w:rsidRDefault="0093795E" w:rsidP="00716965">
      <w:pPr>
        <w:widowControl w:val="0"/>
        <w:tabs>
          <w:tab w:val="left" w:pos="567"/>
        </w:tabs>
        <w:jc w:val="both"/>
        <w:rPr>
          <w:rFonts w:ascii="Arial Black" w:hAnsi="Arial Black" w:cs="Calibri"/>
          <w:spacing w:val="-6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</w:t>
      </w:r>
      <w:r w:rsidRPr="009E10BB">
        <w:rPr>
          <w:rFonts w:ascii="Arial Black" w:hAnsi="Arial Black"/>
          <w:spacing w:val="-6"/>
          <w:sz w:val="20"/>
          <w:szCs w:val="22"/>
        </w:rPr>
        <w:t>.1.</w:t>
      </w:r>
      <w:r w:rsidRPr="009E10BB">
        <w:rPr>
          <w:rFonts w:ascii="Arial Black" w:hAnsi="Arial Black"/>
          <w:spacing w:val="-6"/>
          <w:sz w:val="20"/>
          <w:szCs w:val="22"/>
        </w:rPr>
        <w:tab/>
      </w:r>
      <w:r w:rsidRPr="009E10BB">
        <w:rPr>
          <w:rFonts w:ascii="Arial Black" w:hAnsi="Arial Black" w:cs="Calibri"/>
          <w:spacing w:val="-6"/>
          <w:sz w:val="20"/>
          <w:szCs w:val="22"/>
        </w:rPr>
        <w:t>Компания</w:t>
      </w:r>
      <w:r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2"/>
        </w:rPr>
        <w:t>участвует</w:t>
      </w:r>
      <w:r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2"/>
        </w:rPr>
        <w:t>в</w:t>
      </w:r>
      <w:r w:rsidRPr="009E10BB">
        <w:rPr>
          <w:rFonts w:ascii="Arial Black" w:hAnsi="Arial Black"/>
          <w:spacing w:val="-6"/>
          <w:sz w:val="20"/>
          <w:szCs w:val="22"/>
        </w:rPr>
        <w:t xml:space="preserve"> </w:t>
      </w:r>
    </w:p>
    <w:p w:rsidR="0093795E" w:rsidRPr="009E10BB" w:rsidRDefault="00716965" w:rsidP="00716965">
      <w:pPr>
        <w:widowControl w:val="0"/>
        <w:tabs>
          <w:tab w:val="left" w:pos="567"/>
        </w:tabs>
        <w:jc w:val="both"/>
        <w:rPr>
          <w:rFonts w:ascii="Arial Black" w:hAnsi="Arial Black" w:cs="GHEA Grapalat"/>
          <w:spacing w:val="-6"/>
          <w:sz w:val="20"/>
          <w:szCs w:val="22"/>
        </w:rPr>
      </w:pPr>
      <w:r w:rsidRPr="009E10BB">
        <w:rPr>
          <w:rFonts w:ascii="Arial Black" w:hAnsi="Arial Black" w:cs="Calibri"/>
          <w:spacing w:val="-6"/>
          <w:sz w:val="20"/>
          <w:szCs w:val="22"/>
        </w:rPr>
        <w:t>М</w:t>
      </w:r>
      <w:r w:rsidR="00BF47AF" w:rsidRPr="009E10BB">
        <w:rPr>
          <w:rFonts w:ascii="Arial Black" w:hAnsi="Arial Black" w:cs="Calibri"/>
          <w:spacing w:val="-6"/>
          <w:sz w:val="20"/>
          <w:szCs w:val="22"/>
        </w:rPr>
        <w:t>е</w:t>
      </w:r>
      <w:r w:rsidRPr="009E10BB">
        <w:rPr>
          <w:rFonts w:ascii="Arial Black" w:hAnsi="Arial Black" w:cs="Calibri"/>
          <w:spacing w:val="-6"/>
          <w:sz w:val="20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0"/>
          <w:szCs w:val="20"/>
        </w:rPr>
        <w:t>»</w:t>
      </w:r>
      <w:r w:rsidR="00D344BA" w:rsidRPr="009E10BB">
        <w:rPr>
          <w:rFonts w:ascii="Arial Black" w:hAnsi="Arial Black"/>
          <w:b/>
          <w:sz w:val="20"/>
          <w:szCs w:val="20"/>
        </w:rPr>
        <w:t xml:space="preserve"> </w:t>
      </w:r>
      <w:r w:rsidR="006A68CE" w:rsidRPr="009E10BB">
        <w:rPr>
          <w:rFonts w:ascii="Arial Black" w:hAnsi="Arial Black"/>
          <w:b/>
          <w:sz w:val="20"/>
          <w:szCs w:val="20"/>
        </w:rPr>
        <w:t xml:space="preserve">  </w:t>
      </w:r>
      <w:r w:rsidR="006A68CE" w:rsidRPr="009E10BB">
        <w:rPr>
          <w:rFonts w:ascii="Arial Black" w:hAnsi="Arial Black" w:cs="Calibri"/>
          <w:b/>
          <w:sz w:val="20"/>
          <w:szCs w:val="20"/>
        </w:rPr>
        <w:t>ОНО</w:t>
      </w:r>
      <w:r w:rsidR="0093795E" w:rsidRPr="009E10BB">
        <w:rPr>
          <w:rFonts w:ascii="Arial Black" w:hAnsi="Arial Black"/>
          <w:spacing w:val="-6"/>
          <w:sz w:val="20"/>
          <w:szCs w:val="20"/>
        </w:rPr>
        <w:t xml:space="preserve"> *(</w:t>
      </w:r>
      <w:r w:rsidR="0093795E" w:rsidRPr="009E10BB">
        <w:rPr>
          <w:rFonts w:ascii="Arial Black" w:hAnsi="Arial Black" w:cs="Calibri"/>
          <w:spacing w:val="-6"/>
          <w:sz w:val="20"/>
          <w:szCs w:val="22"/>
        </w:rPr>
        <w:t>далее</w:t>
      </w:r>
      <w:r w:rsidR="0093795E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93795E" w:rsidRPr="009E10BB">
        <w:rPr>
          <w:rFonts w:ascii="Arial Black" w:hAnsi="Arial Black" w:cs="Arial Armenian"/>
          <w:spacing w:val="-6"/>
          <w:sz w:val="20"/>
          <w:szCs w:val="22"/>
        </w:rPr>
        <w:t>—</w:t>
      </w:r>
      <w:r w:rsidR="0093795E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93795E" w:rsidRPr="009E10BB">
        <w:rPr>
          <w:rFonts w:ascii="Arial Black" w:hAnsi="Arial Black" w:cs="Calibri"/>
          <w:spacing w:val="-6"/>
          <w:sz w:val="20"/>
          <w:szCs w:val="22"/>
        </w:rPr>
        <w:t>Заказчик</w:t>
      </w:r>
      <w:r w:rsidR="0093795E" w:rsidRPr="009E10BB">
        <w:rPr>
          <w:rFonts w:ascii="Arial Black" w:hAnsi="Arial Black"/>
          <w:spacing w:val="-6"/>
          <w:sz w:val="20"/>
          <w:szCs w:val="22"/>
        </w:rPr>
        <w:t xml:space="preserve">) </w:t>
      </w:r>
      <w:r w:rsidR="0093795E" w:rsidRPr="009E10BB">
        <w:rPr>
          <w:rFonts w:ascii="Arial Black" w:hAnsi="Arial Black" w:cs="GHEA Grapalat"/>
          <w:spacing w:val="-6"/>
          <w:sz w:val="20"/>
          <w:szCs w:val="22"/>
        </w:rPr>
        <w:t xml:space="preserve"> </w:t>
      </w:r>
      <w:r w:rsidR="0093795E" w:rsidRPr="009E10BB">
        <w:rPr>
          <w:rFonts w:ascii="Arial Black" w:hAnsi="Arial Black" w:cs="Calibri"/>
          <w:sz w:val="20"/>
          <w:szCs w:val="22"/>
        </w:rPr>
        <w:t>процедуре</w:t>
      </w:r>
      <w:r w:rsidR="0093795E" w:rsidRPr="009E10BB">
        <w:rPr>
          <w:rFonts w:ascii="Arial Black" w:hAnsi="Arial Black"/>
          <w:sz w:val="20"/>
          <w:szCs w:val="22"/>
        </w:rPr>
        <w:t xml:space="preserve"> </w:t>
      </w:r>
      <w:r w:rsidR="0093795E" w:rsidRPr="009E10BB">
        <w:rPr>
          <w:rFonts w:ascii="Arial Black" w:hAnsi="Arial Black" w:cs="Calibri"/>
          <w:sz w:val="20"/>
          <w:szCs w:val="22"/>
        </w:rPr>
        <w:t>закупок</w:t>
      </w:r>
      <w:r w:rsidR="0093795E" w:rsidRPr="009E10BB">
        <w:rPr>
          <w:rFonts w:ascii="Arial Black" w:hAnsi="Arial Black"/>
          <w:sz w:val="20"/>
          <w:szCs w:val="22"/>
        </w:rPr>
        <w:t xml:space="preserve"> </w:t>
      </w:r>
      <w:r w:rsidR="0093795E" w:rsidRPr="009E10BB">
        <w:rPr>
          <w:rFonts w:ascii="Arial Black" w:hAnsi="Arial Black" w:cs="Calibri"/>
          <w:sz w:val="20"/>
          <w:szCs w:val="22"/>
        </w:rPr>
        <w:t>под</w:t>
      </w:r>
      <w:r w:rsidR="0093795E" w:rsidRPr="009E10BB">
        <w:rPr>
          <w:rFonts w:ascii="Arial Black" w:hAnsi="Arial Black"/>
          <w:sz w:val="20"/>
          <w:szCs w:val="22"/>
        </w:rPr>
        <w:t xml:space="preserve"> </w:t>
      </w:r>
      <w:r w:rsidR="0093795E" w:rsidRPr="009E10BB">
        <w:rPr>
          <w:rFonts w:ascii="Arial Black" w:hAnsi="Arial Black" w:cs="Calibri"/>
          <w:sz w:val="20"/>
          <w:szCs w:val="22"/>
        </w:rPr>
        <w:t>кодом</w:t>
      </w:r>
      <w:r w:rsidR="0093795E" w:rsidRPr="009E10BB">
        <w:rPr>
          <w:rFonts w:ascii="Arial Black" w:hAnsi="Arial Black"/>
          <w:sz w:val="20"/>
          <w:szCs w:val="22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ԱՄ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ՄԲ</w:t>
      </w:r>
      <w:r w:rsidR="001B027C" w:rsidRPr="009E10BB">
        <w:rPr>
          <w:rFonts w:ascii="Arial Black" w:hAnsi="Arial Black"/>
          <w:b/>
          <w:i/>
          <w:lang w:val="af-ZA"/>
        </w:rPr>
        <w:t xml:space="preserve"> </w:t>
      </w:r>
      <w:r w:rsidR="001B027C" w:rsidRPr="009E10BB">
        <w:rPr>
          <w:rFonts w:ascii="Arial" w:hAnsi="Arial" w:cs="Arial"/>
          <w:b/>
          <w:i/>
          <w:lang w:val="af-ZA"/>
        </w:rPr>
        <w:t>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качестве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участника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" w:hAnsi="Arial" w:cs="Arial"/>
          <w:sz w:val="20"/>
          <w:szCs w:val="22"/>
          <w:lang w:val="hy-AM"/>
        </w:rPr>
        <w:t>օ</w:t>
      </w:r>
      <w:r w:rsidRPr="009E10BB">
        <w:rPr>
          <w:rFonts w:ascii="Arial Black" w:hAnsi="Arial Black" w:cs="Calibri"/>
          <w:sz w:val="20"/>
          <w:szCs w:val="22"/>
        </w:rPr>
        <w:t>тобранного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результате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процедуры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закупок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как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обеспечение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квалификации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необходимой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выполнения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обязательств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предусмотренных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заключаемым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договором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GHEA Grapalat"/>
          <w:sz w:val="20"/>
          <w:szCs w:val="22"/>
          <w:lang w:val="en-US"/>
        </w:rPr>
        <w:t>K</w:t>
      </w:r>
      <w:r w:rsidRPr="009E10BB">
        <w:rPr>
          <w:rFonts w:ascii="Arial Black" w:hAnsi="Arial Black" w:cs="Calibri"/>
          <w:sz w:val="20"/>
          <w:szCs w:val="22"/>
        </w:rPr>
        <w:t>омпания</w:t>
      </w:r>
      <w:r w:rsidRPr="009E10BB">
        <w:rPr>
          <w:rFonts w:ascii="Arial Black" w:hAnsi="Arial Black" w:cs="GHEA Grapalat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представляет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платежное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заполненное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утвержденное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Компанией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1.3.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Подписав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платежное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), </w:t>
      </w:r>
      <w:r w:rsidRPr="009E10BB">
        <w:rPr>
          <w:rFonts w:ascii="Arial Black" w:hAnsi="Arial Black" w:cs="Calibri"/>
          <w:sz w:val="20"/>
          <w:szCs w:val="22"/>
        </w:rPr>
        <w:t>прилагаемое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</w:t>
      </w:r>
      <w:r w:rsidRPr="009E10BB">
        <w:rPr>
          <w:rFonts w:ascii="Arial Black" w:hAnsi="Arial Black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настоящему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Соглашению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неустойке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безотзывно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соглашается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: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а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подписанием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заверяет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акцептованный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платеж</w:t>
      </w:r>
      <w:r w:rsidRPr="009E10BB">
        <w:rPr>
          <w:rFonts w:ascii="Arial Black" w:hAnsi="Arial Black"/>
          <w:sz w:val="20"/>
          <w:szCs w:val="22"/>
        </w:rPr>
        <w:t xml:space="preserve">", </w:t>
      </w:r>
      <w:r w:rsidRPr="009E10BB">
        <w:rPr>
          <w:rFonts w:ascii="Arial Black" w:hAnsi="Arial Black" w:cs="Calibri"/>
          <w:sz w:val="20"/>
          <w:szCs w:val="22"/>
        </w:rPr>
        <w:t>заполненный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поле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Условия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оплаты</w:t>
      </w:r>
      <w:r w:rsidRPr="009E10BB">
        <w:rPr>
          <w:rFonts w:ascii="Arial Black" w:hAnsi="Arial Black"/>
          <w:sz w:val="20"/>
          <w:szCs w:val="22"/>
        </w:rPr>
        <w:t xml:space="preserve">"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котором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обслуживающий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Компанию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связи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взиманием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указанной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суммы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/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представляет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полученного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получения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дополнительного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согласия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так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как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уже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проставила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подпись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целью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акцептования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lastRenderedPageBreak/>
        <w:t>б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является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основанием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Банка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взыскания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счета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всей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суммы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указанной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Требовании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без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дополнительного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акцептования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может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письменно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иным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способом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дать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распоряжение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Банку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отзыве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своего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акцепта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проставленного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Требованием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г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акцептовала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полном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размере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суммы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неустойки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д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настоящим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соглашается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несет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никакой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ответственности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правомерность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действительность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сроки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представленного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оплате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осуществляемые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Банком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действия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обеспечения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исполнения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1.4.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случае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неисполнения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ненадлежащего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исполнения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заключенного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результате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процедуры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закупок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договора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если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это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приводит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одностороннему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расторжению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контракта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Заказчиком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Заказчик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представляет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оригиналы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письменно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уведомив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этом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Компанию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случае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если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заверены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электронной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цифровой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подписью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они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представляются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электронных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носителях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также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распечатанных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них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бумажных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вариантах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1.5.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Заказчик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может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представить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иные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дополнительные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документы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 xml:space="preserve">1.6.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несет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какой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либо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ответственности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риски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понесенные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Компанией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убытки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негативные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последствия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возникшие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для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результате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уплаты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Банком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суммы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указанной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Требовании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обязан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проверять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факты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нарушения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условий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договора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1.7.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случае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если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имеющихся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счете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средств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недостаточно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течение</w:t>
      </w:r>
      <w:r w:rsidRPr="009E10BB">
        <w:rPr>
          <w:rFonts w:ascii="Arial Black" w:hAnsi="Arial Black"/>
          <w:sz w:val="20"/>
          <w:szCs w:val="22"/>
        </w:rPr>
        <w:t xml:space="preserve"> 2 (</w:t>
      </w:r>
      <w:r w:rsidRPr="009E10BB">
        <w:rPr>
          <w:rFonts w:ascii="Arial Black" w:hAnsi="Arial Black" w:cs="Calibri"/>
          <w:sz w:val="20"/>
          <w:szCs w:val="22"/>
        </w:rPr>
        <w:t>двух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рабочих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дней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после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получения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платежного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должен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письменной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форме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уведомить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Заказчика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1.8.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случае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если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течение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десяти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рабочих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дней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после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представления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независящим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от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причинам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выплачивается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сумма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Заказчик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передает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ЗАО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АКРА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Кредит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Репортинг</w:t>
      </w:r>
      <w:r w:rsidRPr="009E10BB">
        <w:rPr>
          <w:rFonts w:ascii="Arial Black" w:hAnsi="Arial Black"/>
          <w:sz w:val="20"/>
          <w:szCs w:val="22"/>
        </w:rPr>
        <w:t>" (</w:t>
      </w:r>
      <w:r w:rsidRPr="009E10BB">
        <w:rPr>
          <w:rFonts w:ascii="Arial Black" w:hAnsi="Arial Black" w:cs="Calibri"/>
          <w:sz w:val="20"/>
          <w:szCs w:val="22"/>
        </w:rPr>
        <w:t>Кредитное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бюро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сведения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связи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неуплатой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2"/>
        </w:rPr>
        <w:t>Иные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условия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2.1.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Настоящее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являются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безотзывными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вступают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силу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момента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заверения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действуют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  <w:lang w:val="hy-AM"/>
        </w:rPr>
        <w:t>двадцатого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рабочего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дня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следующего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днем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полного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принятия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заказчиком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результата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выполнения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контракта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включительно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Представив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: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2.2.1.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Заказчик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допустила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нарушение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договорных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обязательств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а</w:t>
      </w:r>
    </w:p>
    <w:p w:rsidR="0093795E" w:rsidRPr="009E10BB" w:rsidDel="00A13215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настоящее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неустойке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прилагаемое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надлежащим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образом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подписаны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уполномоченным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lastRenderedPageBreak/>
        <w:t>Компанией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лицом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2.3.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Споры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возникшие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связи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настоящим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Соглашением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разрешаются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путем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переговоров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случае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недостижения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согласия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споры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разрешаются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судебном</w:t>
      </w:r>
      <w:r w:rsidRPr="009E10BB">
        <w:rPr>
          <w:rFonts w:ascii="Arial Black" w:hAnsi="Arial Black"/>
          <w:sz w:val="20"/>
          <w:szCs w:val="22"/>
        </w:rPr>
        <w:t xml:space="preserve"> </w:t>
      </w:r>
      <w:r w:rsidRPr="009E10BB">
        <w:rPr>
          <w:rFonts w:ascii="Arial Black" w:hAnsi="Arial Black" w:cs="Calibri"/>
          <w:sz w:val="20"/>
          <w:szCs w:val="22"/>
        </w:rPr>
        <w:t>порядке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ind w:firstLine="567"/>
        <w:jc w:val="center"/>
        <w:rPr>
          <w:rFonts w:ascii="Arial Black" w:hAnsi="Arial Black"/>
          <w:b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2"/>
        </w:rPr>
        <w:t>Адрес</w:t>
      </w:r>
      <w:r w:rsidRPr="009E10BB">
        <w:rPr>
          <w:rFonts w:ascii="Arial Black" w:hAnsi="Arial Black"/>
          <w:b/>
          <w:sz w:val="20"/>
          <w:szCs w:val="22"/>
        </w:rPr>
        <w:t xml:space="preserve">, </w:t>
      </w:r>
      <w:r w:rsidRPr="009E10BB">
        <w:rPr>
          <w:rFonts w:ascii="Arial Black" w:hAnsi="Arial Black" w:cs="Calibri"/>
          <w:b/>
          <w:sz w:val="20"/>
          <w:szCs w:val="22"/>
        </w:rPr>
        <w:t>банковские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реквизиты</w:t>
      </w:r>
      <w:r w:rsidRPr="009E10BB">
        <w:rPr>
          <w:rFonts w:ascii="Arial Black" w:hAnsi="Arial Black"/>
          <w:b/>
          <w:sz w:val="20"/>
          <w:szCs w:val="22"/>
        </w:rPr>
        <w:t xml:space="preserve"> </w:t>
      </w:r>
      <w:r w:rsidRPr="009E10BB">
        <w:rPr>
          <w:rFonts w:ascii="Arial Black" w:hAnsi="Arial Black" w:cs="Calibri"/>
          <w:b/>
          <w:sz w:val="20"/>
          <w:szCs w:val="22"/>
        </w:rPr>
        <w:t>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адрес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обслуживающего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компанию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банка</w:t>
      </w: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  <w:r w:rsidRPr="009E10BB">
        <w:rPr>
          <w:rFonts w:ascii="Arial Black" w:hAnsi="Arial Black"/>
          <w:sz w:val="22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2"/>
          <w:szCs w:val="22"/>
          <w:vertAlign w:val="superscript"/>
        </w:rPr>
      </w:pPr>
      <w:r w:rsidRPr="009E10BB">
        <w:rPr>
          <w:rFonts w:ascii="Arial Black" w:hAnsi="Arial Black" w:cs="Calibri"/>
          <w:sz w:val="22"/>
          <w:szCs w:val="22"/>
          <w:vertAlign w:val="superscript"/>
        </w:rPr>
        <w:t>банковский</w:t>
      </w:r>
      <w:r w:rsidRPr="009E10BB">
        <w:rPr>
          <w:rFonts w:ascii="Arial Black" w:hAnsi="Arial Black"/>
          <w:sz w:val="22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2"/>
          <w:szCs w:val="22"/>
          <w:vertAlign w:val="superscript"/>
        </w:rPr>
        <w:t>счет</w:t>
      </w:r>
      <w:r w:rsidRPr="009E10BB">
        <w:rPr>
          <w:rFonts w:ascii="Arial Black" w:hAnsi="Arial Black"/>
          <w:sz w:val="22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2"/>
          <w:szCs w:val="22"/>
          <w:vertAlign w:val="superscript"/>
        </w:rPr>
        <w:t>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  <w:r w:rsidRPr="009E10BB">
        <w:rPr>
          <w:rFonts w:ascii="Arial Black" w:hAnsi="Arial Black"/>
          <w:sz w:val="22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2"/>
          <w:szCs w:val="22"/>
          <w:vertAlign w:val="superscript"/>
        </w:rPr>
      </w:pPr>
      <w:r w:rsidRPr="009E10BB">
        <w:rPr>
          <w:rFonts w:ascii="Arial Black" w:hAnsi="Arial Black" w:cs="Calibri"/>
          <w:sz w:val="22"/>
          <w:szCs w:val="22"/>
          <w:vertAlign w:val="superscript"/>
        </w:rPr>
        <w:t>учетный</w:t>
      </w:r>
      <w:r w:rsidRPr="009E10BB">
        <w:rPr>
          <w:rFonts w:ascii="Arial Black" w:hAnsi="Arial Black"/>
          <w:sz w:val="22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2"/>
          <w:szCs w:val="22"/>
          <w:vertAlign w:val="superscript"/>
        </w:rPr>
        <w:t>номер</w:t>
      </w:r>
      <w:r w:rsidRPr="009E10BB">
        <w:rPr>
          <w:rFonts w:ascii="Arial Black" w:hAnsi="Arial Black"/>
          <w:sz w:val="22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2"/>
          <w:szCs w:val="22"/>
          <w:vertAlign w:val="superscript"/>
        </w:rPr>
        <w:t>налогоплательщика</w:t>
      </w:r>
      <w:r w:rsidRPr="009E10BB">
        <w:rPr>
          <w:rFonts w:ascii="Arial Black" w:hAnsi="Arial Black"/>
          <w:sz w:val="22"/>
          <w:szCs w:val="22"/>
          <w:vertAlign w:val="superscript"/>
        </w:rPr>
        <w:t xml:space="preserve"> </w:t>
      </w:r>
      <w:r w:rsidRPr="009E10BB">
        <w:rPr>
          <w:rFonts w:ascii="Arial Black" w:hAnsi="Arial Black" w:cs="Calibri"/>
          <w:sz w:val="22"/>
          <w:szCs w:val="22"/>
          <w:vertAlign w:val="superscript"/>
        </w:rPr>
        <w:t>компании</w:t>
      </w: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tbl>
      <w:tblPr>
        <w:tblpPr w:leftFromText="180" w:rightFromText="180" w:vertAnchor="page" w:horzAnchor="margin" w:tblpXSpec="center" w:tblpY="1577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Black" w:hAnsi="Arial Black" w:cs="Sylfaen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1.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*</w:t>
            </w:r>
          </w:p>
        </w:tc>
      </w:tr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93795E" w:rsidRPr="009E10BB" w:rsidTr="0003670A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93795E" w:rsidRPr="009E10BB" w:rsidTr="0003670A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Компания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1C7BC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16965" w:rsidRPr="009E10BB" w:rsidRDefault="001C7BCE" w:rsidP="00716965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b/>
              </w:rPr>
              <w:t>9.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Наименование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или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имя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фамилия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: </w:t>
            </w:r>
            <w:r w:rsidR="006276B6" w:rsidRPr="009E10BB">
              <w:rPr>
                <w:rFonts w:ascii="Arial Black" w:hAnsi="Arial Black"/>
                <w:b/>
                <w:sz w:val="20"/>
                <w:szCs w:val="20"/>
              </w:rPr>
              <w:t>“</w:t>
            </w:r>
            <w:r w:rsidR="00716965" w:rsidRPr="009E10BB">
              <w:t xml:space="preserve"> </w:t>
            </w:r>
          </w:p>
          <w:p w:rsidR="001C7BCE" w:rsidRPr="009E10BB" w:rsidRDefault="00716965" w:rsidP="006E272F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М</w:t>
            </w:r>
            <w:r w:rsidR="00BF47AF" w:rsidRPr="009E10BB">
              <w:rPr>
                <w:rFonts w:ascii="Arial Black" w:hAnsi="Arial Black" w:cs="Calibri"/>
                <w:b/>
                <w:sz w:val="20"/>
                <w:szCs w:val="20"/>
              </w:rPr>
              <w:t>е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цаморская община« Благоустройство Мецамора</w:t>
            </w:r>
            <w:r w:rsidR="006276B6" w:rsidRPr="009E10BB">
              <w:rPr>
                <w:rFonts w:ascii="Arial Black" w:hAnsi="Arial Black" w:cs="Arial Armenian"/>
                <w:b/>
                <w:sz w:val="20"/>
                <w:szCs w:val="20"/>
              </w:rPr>
              <w:t>»</w:t>
            </w:r>
            <w:r w:rsidR="001C7BCE" w:rsidRPr="009E10BB">
              <w:rPr>
                <w:rFonts w:ascii="Arial Black" w:hAnsi="Arial Black" w:cs="Arial"/>
                <w:b/>
                <w:spacing w:val="-6"/>
                <w:sz w:val="22"/>
                <w:szCs w:val="22"/>
              </w:rPr>
              <w:t xml:space="preserve"> </w:t>
            </w:r>
          </w:p>
        </w:tc>
      </w:tr>
      <w:tr w:rsidR="001C7BC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10.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НЗОУ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не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заполняется</w:t>
            </w:r>
            <w:r w:rsidRPr="009E10BB">
              <w:rPr>
                <w:rFonts w:ascii="Arial Black" w:hAnsi="Arial Black" w:cs="Arial"/>
                <w:b/>
              </w:rPr>
              <w:t>)</w:t>
            </w:r>
          </w:p>
        </w:tc>
      </w:tr>
      <w:tr w:rsidR="001C7BCE" w:rsidRPr="009E10BB" w:rsidTr="0003670A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7A6AA5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11.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УНН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  <w:r w:rsidRPr="009E10BB">
              <w:rPr>
                <w:rFonts w:ascii="Arial Black" w:hAnsi="Arial Black" w:cs="Arial"/>
                <w:b/>
                <w:lang w:val="en-US"/>
              </w:rPr>
              <w:t xml:space="preserve"> </w:t>
            </w:r>
            <w:r w:rsidR="007A6AA5" w:rsidRPr="009E10BB">
              <w:rPr>
                <w:rFonts w:ascii="Arial Black" w:hAnsi="Arial Black" w:cs="Arial"/>
                <w:b/>
              </w:rPr>
              <w:t>04414574</w:t>
            </w:r>
          </w:p>
        </w:tc>
      </w:tr>
      <w:tr w:rsidR="001C7BCE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pStyle w:val="HTMLPreformatted"/>
              <w:shd w:val="clear" w:color="auto" w:fill="F8F9FA"/>
              <w:spacing w:line="540" w:lineRule="atLeast"/>
              <w:rPr>
                <w:rFonts w:ascii="Arial Black" w:hAnsi="Arial Black" w:cs="Arial"/>
                <w:b/>
                <w:color w:val="202124"/>
                <w:sz w:val="42"/>
                <w:szCs w:val="42"/>
              </w:rPr>
            </w:pPr>
            <w:r w:rsidRPr="009E10BB">
              <w:rPr>
                <w:rFonts w:ascii="Arial Black" w:hAnsi="Arial Black" w:cs="Arial"/>
                <w:b/>
                <w:lang w:val="hy-AM"/>
              </w:rPr>
              <w:t xml:space="preserve">        </w:t>
            </w:r>
            <w:r w:rsidRPr="009E10BB">
              <w:rPr>
                <w:rFonts w:ascii="Arial Black" w:hAnsi="Arial Black" w:cs="Arial"/>
                <w:b/>
              </w:rPr>
              <w:t>12.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Обслуживающая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Финансовая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организация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банк</w:t>
            </w:r>
            <w:r w:rsidRPr="009E10BB">
              <w:rPr>
                <w:rFonts w:ascii="Arial Black" w:hAnsi="Arial Black" w:cs="Arial"/>
                <w:b/>
              </w:rPr>
              <w:t>):</w:t>
            </w:r>
            <w:r w:rsidRPr="009E10BB">
              <w:rPr>
                <w:rFonts w:ascii="Arial Black" w:hAnsi="Arial Black" w:cs="Arial"/>
                <w:b/>
                <w:lang w:val="hy-AM"/>
              </w:rPr>
              <w:t xml:space="preserve"> </w:t>
            </w:r>
            <w:r w:rsidRPr="009E10BB">
              <w:rPr>
                <w:rFonts w:ascii="Arial Black" w:hAnsi="Arial Black" w:cs="Arial"/>
                <w:b/>
                <w:color w:val="202124"/>
              </w:rPr>
              <w:t xml:space="preserve"> </w:t>
            </w:r>
            <w:r w:rsidR="006276B6"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>"</w:t>
            </w:r>
            <w:r w:rsidR="006276B6"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Конверс</w:t>
            </w:r>
            <w:r w:rsidR="006276B6"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 </w:t>
            </w:r>
            <w:r w:rsidR="006276B6"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Банк</w:t>
            </w:r>
            <w:r w:rsidR="006276B6"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"  </w:t>
            </w:r>
            <w:r w:rsidR="006276B6"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ЗАО</w:t>
            </w:r>
          </w:p>
        </w:tc>
      </w:tr>
      <w:tr w:rsidR="001C7BCE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  <w:lang w:val="hy-AM"/>
              </w:rPr>
            </w:pPr>
            <w:r w:rsidRPr="009E10BB">
              <w:rPr>
                <w:rFonts w:ascii="Arial Black" w:hAnsi="Arial Black" w:cs="Arial"/>
                <w:b/>
              </w:rPr>
              <w:t>13.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Номер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счета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сч</w:t>
            </w:r>
            <w:r w:rsidRPr="009E10BB">
              <w:rPr>
                <w:rFonts w:ascii="Arial Black" w:hAnsi="Arial Black" w:cs="Arial"/>
                <w:b/>
              </w:rPr>
              <w:t>.№)</w:t>
            </w:r>
            <w:r w:rsidRPr="009E10BB">
              <w:rPr>
                <w:rFonts w:ascii="Arial Black" w:hAnsi="Arial Black" w:cs="Arial"/>
                <w:b/>
                <w:lang w:val="hy-AM"/>
              </w:rPr>
              <w:t xml:space="preserve"> </w:t>
            </w:r>
            <w:r w:rsidR="000D3127" w:rsidRPr="009E10BB">
              <w:rPr>
                <w:rFonts w:ascii="Arial Black" w:hAnsi="Arial Black" w:cs="Arial"/>
                <w:b/>
                <w:sz w:val="20"/>
                <w:szCs w:val="20"/>
              </w:rPr>
              <w:t xml:space="preserve"> </w:t>
            </w:r>
            <w:r w:rsidR="007A6AA5" w:rsidRPr="009E10BB">
              <w:rPr>
                <w:rFonts w:ascii="Arial Black" w:hAnsi="Arial Black" w:cs="Arial"/>
                <w:b/>
                <w:sz w:val="20"/>
                <w:szCs w:val="20"/>
                <w:lang w:val="hy-AM"/>
              </w:rPr>
              <w:t>1930045641030100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частичного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Цель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сделки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):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обеспечения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квалификации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93795E" w:rsidRPr="009E10BB" w:rsidTr="0003670A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>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числе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соглашение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неустойке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которому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производится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: &lt;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>&gt;</w:t>
            </w:r>
          </w:p>
        </w:tc>
      </w:tr>
      <w:tr w:rsidR="0093795E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---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1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tabs>
                <w:tab w:val="left" w:pos="454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795E" w:rsidRPr="009E10BB" w:rsidRDefault="0093795E" w:rsidP="0003670A">
            <w:pPr>
              <w:widowControl w:val="0"/>
              <w:tabs>
                <w:tab w:val="left" w:pos="90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tabs>
                <w:tab w:val="left" w:pos="4539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ind w:left="3828" w:right="13"/>
              <w:jc w:val="both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ind w:right="983"/>
              <w:jc w:val="right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4678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ind w:right="155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"___" ___ 20___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4554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банковский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счет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C3421C" w:rsidRPr="009E10BB" w:rsidRDefault="0093795E" w:rsidP="00C3421C">
      <w:pPr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 </w:t>
      </w: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B1025C" w:rsidRPr="009E10BB" w:rsidRDefault="00B1025C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C3421C" w:rsidRPr="009E10BB" w:rsidRDefault="00C3421C" w:rsidP="00C3421C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Обязательные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реквизиты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платежного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требования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руководство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его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Реквизиты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документа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Наличие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указанного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поля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заполнении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процессом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Сторона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,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заполняющая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плательщик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процессом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5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день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физическим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юридическим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необходимости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также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состоящим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учете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физическим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получателем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необходимости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указываются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также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процессе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состоящим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учете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налогоплательщиком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казначейского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переведены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частичного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цель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обеспечения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представляет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обслуживающий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процедуры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соответствии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соглашением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Del="0010680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что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означает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подписав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согласие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предоставлены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согласие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электронным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способом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наличии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представляет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наличии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FF3DE9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размещаются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1005B0" w:rsidRPr="009E10BB" w:rsidRDefault="001005B0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0A214C" w:rsidRPr="009E10BB" w:rsidRDefault="000A214C" w:rsidP="000A214C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5.1</w:t>
      </w:r>
    </w:p>
    <w:p w:rsidR="00AF4211" w:rsidRPr="009E10BB" w:rsidRDefault="000A214C" w:rsidP="00D5289A">
      <w:pPr>
        <w:widowControl w:val="0"/>
        <w:spacing w:after="160"/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Приглашению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i/>
          <w:sz w:val="20"/>
          <w:szCs w:val="20"/>
        </w:rPr>
        <w:t>ЗАПРОС</w:t>
      </w:r>
      <w:r w:rsidR="00B4502F" w:rsidRPr="009E10BB">
        <w:rPr>
          <w:rFonts w:ascii="Arial Black" w:hAnsi="Arial Black"/>
          <w:i/>
          <w:sz w:val="20"/>
          <w:szCs w:val="20"/>
        </w:rPr>
        <w:t xml:space="preserve"> </w:t>
      </w:r>
      <w:r w:rsidR="00B4502F" w:rsidRPr="009E10BB">
        <w:rPr>
          <w:rFonts w:ascii="Arial Black" w:hAnsi="Arial Black" w:cs="Calibri"/>
          <w:i/>
          <w:sz w:val="20"/>
          <w:szCs w:val="20"/>
        </w:rPr>
        <w:t>КОТИРОВКИ</w:t>
      </w:r>
      <w:r w:rsidR="00B4502F"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под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кодом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AA0497" w:rsidRPr="009E10BB">
        <w:rPr>
          <w:rFonts w:ascii="Arial" w:hAnsi="Arial" w:cs="Arial"/>
          <w:b/>
          <w:bCs/>
          <w:sz w:val="20"/>
          <w:szCs w:val="20"/>
          <w:lang w:val="af-ZA"/>
        </w:rPr>
        <w:t>ԱՄ</w:t>
      </w:r>
      <w:r w:rsidR="00AA0497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 </w:t>
      </w:r>
      <w:r w:rsidR="00AA0497" w:rsidRPr="009E10BB">
        <w:rPr>
          <w:rFonts w:ascii="Arial" w:hAnsi="Arial" w:cs="Arial"/>
          <w:b/>
          <w:bCs/>
          <w:sz w:val="20"/>
          <w:szCs w:val="20"/>
          <w:lang w:val="af-ZA"/>
        </w:rPr>
        <w:t>ՄԲ</w:t>
      </w:r>
      <w:r w:rsidR="00AA0497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 </w:t>
      </w:r>
      <w:r w:rsidR="00AA0497" w:rsidRPr="009E10BB">
        <w:rPr>
          <w:rFonts w:ascii="Arial" w:hAnsi="Arial" w:cs="Arial"/>
          <w:b/>
          <w:bCs/>
          <w:sz w:val="20"/>
          <w:szCs w:val="20"/>
          <w:lang w:val="af-ZA"/>
        </w:rPr>
        <w:t>ԳՀԱՊՁԲ</w:t>
      </w:r>
      <w:r w:rsidR="00AA0497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-22/1      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СОГЛАШЕНИЕ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НЕУСТОЙКЕ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(</w:t>
      </w:r>
      <w:r w:rsidRPr="009E10BB">
        <w:rPr>
          <w:rFonts w:ascii="Arial Black" w:hAnsi="Arial Black" w:cs="Calibri"/>
          <w:b/>
          <w:sz w:val="20"/>
          <w:szCs w:val="20"/>
        </w:rPr>
        <w:t>обеспечение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  <w:r w:rsidRPr="009E10BB">
        <w:rPr>
          <w:rFonts w:ascii="Arial Black" w:hAnsi="Arial Black"/>
          <w:b/>
          <w:sz w:val="20"/>
          <w:szCs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0"/>
      </w:tblGrid>
      <w:tr w:rsidR="00FF3DE9" w:rsidRPr="009E10BB" w:rsidTr="00DE2AE3">
        <w:tc>
          <w:tcPr>
            <w:tcW w:w="4786" w:type="dxa"/>
          </w:tcPr>
          <w:p w:rsidR="000A214C" w:rsidRPr="009E10BB" w:rsidRDefault="000A214C" w:rsidP="00DE2AE3">
            <w:pPr>
              <w:widowControl w:val="0"/>
              <w:spacing w:after="160"/>
              <w:rPr>
                <w:rFonts w:ascii="Arial Black" w:hAnsi="Arial Black" w:cs="GHEA Grapalat"/>
                <w:b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Ереван</w:t>
            </w:r>
          </w:p>
        </w:tc>
        <w:tc>
          <w:tcPr>
            <w:tcW w:w="4500" w:type="dxa"/>
          </w:tcPr>
          <w:p w:rsidR="000A214C" w:rsidRPr="009E10BB" w:rsidRDefault="000A214C" w:rsidP="00DE2AE3">
            <w:pPr>
              <w:widowControl w:val="0"/>
              <w:spacing w:after="160"/>
              <w:jc w:val="right"/>
              <w:rPr>
                <w:rFonts w:ascii="Arial Black" w:hAnsi="Arial Black" w:cs="GHEA Grapalat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 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>20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Style w:val="FootnoteReference"/>
                <w:rFonts w:ascii="Arial Black" w:hAnsi="Arial Black"/>
                <w:sz w:val="20"/>
                <w:szCs w:val="20"/>
              </w:rPr>
              <w:footnoteReference w:customMarkFollows="1" w:id="12"/>
              <w:t>**</w:t>
            </w:r>
          </w:p>
        </w:tc>
      </w:tr>
    </w:tbl>
    <w:p w:rsidR="000A214C" w:rsidRPr="009E10BB" w:rsidRDefault="000A214C" w:rsidP="000A214C">
      <w:pPr>
        <w:widowControl w:val="0"/>
        <w:spacing w:after="160"/>
        <w:rPr>
          <w:rFonts w:ascii="Arial Black" w:hAnsi="Arial Black" w:cs="GHEA Grapalat"/>
          <w:b/>
          <w:sz w:val="20"/>
          <w:szCs w:val="20"/>
        </w:rPr>
      </w:pPr>
    </w:p>
    <w:p w:rsidR="000A214C" w:rsidRPr="009E10BB" w:rsidRDefault="000A214C" w:rsidP="000A214C">
      <w:pPr>
        <w:widowControl w:val="0"/>
        <w:jc w:val="both"/>
        <w:rPr>
          <w:rFonts w:ascii="Arial Black" w:hAnsi="Arial Black" w:cs="GHEA Grapalat"/>
          <w:sz w:val="20"/>
          <w:szCs w:val="20"/>
          <w:u w:val="single"/>
          <w:vertAlign w:val="subscript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_______________________________________________,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директора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>,</w:t>
      </w:r>
    </w:p>
    <w:p w:rsidR="000A214C" w:rsidRPr="009E10BB" w:rsidRDefault="000A214C" w:rsidP="000A214C">
      <w:pPr>
        <w:widowControl w:val="0"/>
        <w:spacing w:after="160"/>
        <w:ind w:left="1843"/>
        <w:jc w:val="both"/>
        <w:rPr>
          <w:rFonts w:ascii="Arial Black" w:hAnsi="Arial Black"/>
          <w:sz w:val="20"/>
          <w:szCs w:val="20"/>
          <w:vertAlign w:val="superscript"/>
          <w:lang w:val="en-US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  <w:lang w:val="en-US"/>
        </w:rPr>
      </w:pPr>
      <w:r w:rsidRPr="009E10BB">
        <w:rPr>
          <w:rFonts w:ascii="Arial Black" w:hAnsi="Arial Black"/>
          <w:sz w:val="20"/>
          <w:szCs w:val="20"/>
          <w:lang w:val="en-US"/>
        </w:rPr>
        <w:t>_________________________________________________________________________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имя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фамилия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паспортные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данные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директора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0A214C" w:rsidRPr="009E10BB" w:rsidRDefault="000A214C" w:rsidP="000A214C">
      <w:pPr>
        <w:widowControl w:val="0"/>
        <w:spacing w:after="160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действующего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устанавливает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Предмет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соглашения</w:t>
      </w:r>
    </w:p>
    <w:p w:rsidR="006E272F" w:rsidRPr="009E10BB" w:rsidRDefault="000A214C" w:rsidP="006E272F">
      <w:pPr>
        <w:widowControl w:val="0"/>
        <w:tabs>
          <w:tab w:val="left" w:pos="567"/>
        </w:tabs>
        <w:jc w:val="both"/>
        <w:rPr>
          <w:rFonts w:ascii="Arial Black" w:hAnsi="Arial Black" w:cs="Calibri"/>
          <w:b/>
          <w:sz w:val="22"/>
          <w:szCs w:val="22"/>
        </w:rPr>
      </w:pPr>
      <w:r w:rsidRPr="009E10BB">
        <w:rPr>
          <w:rFonts w:ascii="Arial Black" w:hAnsi="Arial Black"/>
          <w:sz w:val="20"/>
          <w:szCs w:val="20"/>
        </w:rPr>
        <w:t>1</w:t>
      </w:r>
      <w:r w:rsidRPr="009E10BB">
        <w:rPr>
          <w:rFonts w:ascii="Arial Black" w:hAnsi="Arial Black"/>
          <w:spacing w:val="-6"/>
          <w:sz w:val="20"/>
          <w:szCs w:val="20"/>
        </w:rPr>
        <w:t>.1.</w:t>
      </w:r>
      <w:r w:rsidRPr="009E10BB">
        <w:rPr>
          <w:rFonts w:ascii="Arial Black" w:hAnsi="Arial Black"/>
          <w:spacing w:val="-6"/>
          <w:sz w:val="20"/>
          <w:szCs w:val="20"/>
        </w:rPr>
        <w:tab/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Компания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участвует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в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организованной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D344BA" w:rsidRPr="009E10BB">
        <w:rPr>
          <w:rFonts w:ascii="Arial Black" w:hAnsi="Arial Black"/>
          <w:sz w:val="20"/>
          <w:szCs w:val="20"/>
        </w:rPr>
        <w:t>“</w:t>
      </w:r>
      <w:r w:rsidR="006E272F" w:rsidRPr="009E10BB">
        <w:t xml:space="preserve"> </w:t>
      </w:r>
    </w:p>
    <w:p w:rsidR="00B1025C" w:rsidRPr="009E10BB" w:rsidRDefault="006E272F" w:rsidP="006E272F">
      <w:pPr>
        <w:widowControl w:val="0"/>
        <w:tabs>
          <w:tab w:val="left" w:pos="567"/>
        </w:tabs>
        <w:jc w:val="both"/>
        <w:rPr>
          <w:rFonts w:ascii="Arial Black" w:hAnsi="Arial Black" w:cs="GHEA Grapalat"/>
          <w:spacing w:val="-6"/>
          <w:sz w:val="20"/>
          <w:szCs w:val="22"/>
        </w:rPr>
      </w:pPr>
      <w:r w:rsidRPr="009E10BB">
        <w:rPr>
          <w:rFonts w:ascii="Arial Black" w:hAnsi="Arial Black" w:cs="Calibri"/>
          <w:b/>
          <w:sz w:val="22"/>
          <w:szCs w:val="22"/>
        </w:rPr>
        <w:t>М</w:t>
      </w:r>
      <w:r w:rsidR="00510B0B" w:rsidRPr="009E10BB">
        <w:rPr>
          <w:rFonts w:ascii="Arial Black" w:hAnsi="Arial Black" w:cs="Calibri"/>
          <w:b/>
          <w:sz w:val="22"/>
          <w:szCs w:val="22"/>
        </w:rPr>
        <w:t>е</w:t>
      </w:r>
      <w:r w:rsidRPr="009E10BB">
        <w:rPr>
          <w:rFonts w:ascii="Arial Black" w:hAnsi="Arial Black" w:cs="Calibri"/>
          <w:b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2"/>
          <w:szCs w:val="22"/>
        </w:rPr>
        <w:t>»</w:t>
      </w:r>
      <w:r w:rsidR="00D344BA" w:rsidRPr="009E10BB">
        <w:rPr>
          <w:rFonts w:ascii="Arial Black" w:hAnsi="Arial Black"/>
          <w:sz w:val="20"/>
          <w:szCs w:val="20"/>
        </w:rPr>
        <w:t xml:space="preserve"> </w:t>
      </w:r>
      <w:r w:rsidR="006A68CE" w:rsidRPr="009E10BB">
        <w:rPr>
          <w:rFonts w:ascii="Arial Black" w:hAnsi="Arial Black"/>
          <w:b/>
          <w:sz w:val="20"/>
          <w:szCs w:val="20"/>
        </w:rPr>
        <w:t xml:space="preserve">  </w:t>
      </w:r>
      <w:r w:rsidR="006A68CE" w:rsidRPr="009E10BB">
        <w:rPr>
          <w:rFonts w:ascii="Arial Black" w:hAnsi="Arial Black" w:cs="Calibri"/>
          <w:b/>
          <w:sz w:val="20"/>
          <w:szCs w:val="20"/>
        </w:rPr>
        <w:t>ОНО</w:t>
      </w:r>
      <w:r w:rsidR="00B1025C" w:rsidRPr="009E10BB">
        <w:rPr>
          <w:rFonts w:ascii="Arial Black" w:hAnsi="Arial Black"/>
          <w:spacing w:val="-6"/>
          <w:sz w:val="20"/>
          <w:szCs w:val="20"/>
        </w:rPr>
        <w:t xml:space="preserve"> *(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далее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Arial Armenian"/>
          <w:spacing w:val="-6"/>
          <w:sz w:val="20"/>
          <w:szCs w:val="22"/>
        </w:rPr>
        <w:t>—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Заказчик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) </w:t>
      </w:r>
      <w:r w:rsidR="00B1025C" w:rsidRPr="009E10BB">
        <w:rPr>
          <w:rFonts w:ascii="Arial Black" w:hAnsi="Arial Black" w:cs="GHEA Grapalat"/>
          <w:spacing w:val="-6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z w:val="20"/>
          <w:szCs w:val="22"/>
        </w:rPr>
        <w:t>процедуре</w:t>
      </w:r>
      <w:r w:rsidR="00B1025C" w:rsidRPr="009E10BB">
        <w:rPr>
          <w:rFonts w:ascii="Arial Black" w:hAnsi="Arial Black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z w:val="20"/>
          <w:szCs w:val="22"/>
        </w:rPr>
        <w:t>закупок</w:t>
      </w:r>
      <w:r w:rsidR="00B1025C" w:rsidRPr="009E10BB">
        <w:rPr>
          <w:rFonts w:ascii="Arial Black" w:hAnsi="Arial Black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z w:val="20"/>
          <w:szCs w:val="22"/>
        </w:rPr>
        <w:t>под</w:t>
      </w:r>
      <w:r w:rsidR="00B1025C" w:rsidRPr="009E10BB">
        <w:rPr>
          <w:rFonts w:ascii="Arial Black" w:hAnsi="Arial Black"/>
          <w:sz w:val="20"/>
          <w:szCs w:val="22"/>
        </w:rPr>
        <w:t xml:space="preserve"> </w:t>
      </w:r>
      <w:r w:rsidR="00B1025C" w:rsidRPr="009E10BB">
        <w:rPr>
          <w:rFonts w:ascii="Arial Black" w:hAnsi="Arial Black" w:cs="Calibri"/>
          <w:sz w:val="20"/>
          <w:szCs w:val="22"/>
        </w:rPr>
        <w:t>кодом</w:t>
      </w:r>
      <w:r w:rsidR="00B1025C" w:rsidRPr="009E10BB">
        <w:rPr>
          <w:rFonts w:ascii="Arial Black" w:hAnsi="Arial Black"/>
          <w:sz w:val="20"/>
          <w:szCs w:val="22"/>
        </w:rPr>
        <w:t xml:space="preserve"> </w:t>
      </w:r>
      <w:r w:rsidR="001936CC" w:rsidRPr="009E10BB">
        <w:rPr>
          <w:rFonts w:ascii="Arial" w:hAnsi="Arial" w:cs="Arial"/>
          <w:b/>
          <w:bCs/>
          <w:sz w:val="20"/>
          <w:szCs w:val="20"/>
          <w:lang w:val="af-ZA"/>
        </w:rPr>
        <w:t>ԱՄ</w:t>
      </w:r>
      <w:r w:rsidR="001936CC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 </w:t>
      </w:r>
      <w:r w:rsidR="001936CC" w:rsidRPr="009E10BB">
        <w:rPr>
          <w:rFonts w:ascii="Arial" w:hAnsi="Arial" w:cs="Arial"/>
          <w:b/>
          <w:bCs/>
          <w:sz w:val="20"/>
          <w:szCs w:val="20"/>
          <w:lang w:val="af-ZA"/>
        </w:rPr>
        <w:t>ՄԲ</w:t>
      </w:r>
      <w:r w:rsidR="001936CC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 </w:t>
      </w:r>
      <w:r w:rsidR="001936CC" w:rsidRPr="009E10BB">
        <w:rPr>
          <w:rFonts w:ascii="Arial" w:hAnsi="Arial" w:cs="Arial"/>
          <w:b/>
          <w:bCs/>
          <w:sz w:val="20"/>
          <w:szCs w:val="20"/>
          <w:lang w:val="af-ZA"/>
        </w:rPr>
        <w:t>ԳՀԱՊՁԲ</w:t>
      </w:r>
      <w:r w:rsidR="001936CC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-22/1     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Подписав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прилагаемое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настоящему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безотзывно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заверяет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акцептованный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заполненный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Условия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обслуживающий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взиманием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/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проставила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акцептования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взыскания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акцептования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способом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распоряжение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Банку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отзыве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акцепта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акцептовала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никакой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ответственности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правомерность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действительность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Банком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оригиналы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письменно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уведомив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заверены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цифровой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подписью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они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электронных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носителях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распечатанных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бумажных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вариантах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1.6.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дополнительные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1.7.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какой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риски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понесенные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негативные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последствия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возникшие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Банком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Требовании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проверять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факты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1.8.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имеющихся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недостаточно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2 (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получения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B4502F" w:rsidRPr="009E10BB" w:rsidRDefault="000A214C" w:rsidP="000C6D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десяти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независящим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причинам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Заказчику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выплачивается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ЗАО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АКРА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Кредит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Репортинг</w:t>
      </w:r>
      <w:r w:rsidRPr="009E10BB">
        <w:rPr>
          <w:rFonts w:ascii="Arial Black" w:hAnsi="Arial Black"/>
          <w:sz w:val="20"/>
          <w:szCs w:val="20"/>
        </w:rPr>
        <w:t>" (</w:t>
      </w:r>
      <w:r w:rsidRPr="009E10BB">
        <w:rPr>
          <w:rFonts w:ascii="Arial Black" w:hAnsi="Arial Black" w:cs="Calibri"/>
          <w:sz w:val="20"/>
          <w:szCs w:val="20"/>
        </w:rPr>
        <w:t>Кредитное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бюро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="000C6DE2" w:rsidRPr="009E10BB">
        <w:rPr>
          <w:rFonts w:ascii="Arial Black" w:hAnsi="Arial Black" w:cs="Calibri"/>
          <w:sz w:val="20"/>
          <w:szCs w:val="20"/>
        </w:rPr>
        <w:t>неуплато</w:t>
      </w:r>
    </w:p>
    <w:p w:rsidR="000C6DE2" w:rsidRPr="009E10BB" w:rsidRDefault="000C6DE2" w:rsidP="000C6D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</w:p>
    <w:p w:rsidR="00B4502F" w:rsidRPr="009E10BB" w:rsidRDefault="000A214C" w:rsidP="00B4502F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0"/>
        </w:rPr>
        <w:t>Иные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условия</w:t>
      </w:r>
    </w:p>
    <w:p w:rsidR="00FE75E6" w:rsidRPr="009E10BB" w:rsidRDefault="000A214C" w:rsidP="00FE75E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безотзывными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вступают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момента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заверения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действуют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4300C2" w:rsidRPr="009E10BB">
        <w:rPr>
          <w:rFonts w:ascii="Arial Black" w:hAnsi="Arial Black" w:cs="Calibri"/>
          <w:sz w:val="20"/>
          <w:szCs w:val="20"/>
        </w:rPr>
        <w:t>двадцатого</w:t>
      </w:r>
      <w:r w:rsidR="004300C2"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="004300C2" w:rsidRPr="009E10BB">
        <w:rPr>
          <w:rFonts w:ascii="Arial Black" w:hAnsi="Arial Black"/>
          <w:sz w:val="20"/>
          <w:szCs w:val="20"/>
        </w:rPr>
        <w:t xml:space="preserve"> </w:t>
      </w:r>
      <w:r w:rsidR="004300C2" w:rsidRPr="009E10BB">
        <w:rPr>
          <w:rFonts w:ascii="Arial Black" w:hAnsi="Arial Black" w:cs="Calibri"/>
          <w:sz w:val="20"/>
          <w:szCs w:val="20"/>
        </w:rPr>
        <w:t>за</w:t>
      </w:r>
      <w:r w:rsidR="00FE75E6" w:rsidRPr="009E10BB">
        <w:rPr>
          <w:rFonts w:ascii="Arial Black" w:hAnsi="Arial Black" w:cs="Calibri"/>
          <w:sz w:val="20"/>
          <w:szCs w:val="20"/>
        </w:rPr>
        <w:t>последним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днем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полного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выполнения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взятых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Компанией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по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заключаемому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договору</w:t>
      </w:r>
      <w:r w:rsidR="00FE75E6" w:rsidRPr="009E10BB">
        <w:rPr>
          <w:rFonts w:ascii="Arial Black" w:hAnsi="Arial Black"/>
          <w:sz w:val="20"/>
          <w:szCs w:val="20"/>
        </w:rPr>
        <w:t xml:space="preserve"> </w:t>
      </w:r>
      <w:r w:rsidR="00FE75E6" w:rsidRPr="009E10BB">
        <w:rPr>
          <w:rFonts w:ascii="Arial Black" w:hAnsi="Arial Black" w:cs="Calibri"/>
          <w:sz w:val="20"/>
          <w:szCs w:val="20"/>
        </w:rPr>
        <w:t>обязательств</w:t>
      </w:r>
      <w:r w:rsidR="00FE75E6" w:rsidRPr="009E10BB">
        <w:rPr>
          <w:rFonts w:ascii="Arial Black" w:hAnsi="Arial Black"/>
          <w:sz w:val="20"/>
          <w:szCs w:val="20"/>
        </w:rPr>
        <w:t xml:space="preserve">, </w:t>
      </w:r>
      <w:r w:rsidR="00FE75E6" w:rsidRPr="009E10BB">
        <w:rPr>
          <w:rFonts w:ascii="Arial Black" w:hAnsi="Arial Black" w:cs="Calibri"/>
          <w:sz w:val="20"/>
          <w:szCs w:val="20"/>
        </w:rPr>
        <w:t>включительно</w:t>
      </w:r>
      <w:r w:rsidR="00FE75E6"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Представив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допустила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</w:p>
    <w:p w:rsidR="000A214C" w:rsidRPr="009E10BB" w:rsidDel="00A13215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неустойке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прилагаемое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надлежащим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образом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уполномоченным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Компанией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возникшие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Соглашением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разрешаются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путем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переговоров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недостижения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разрешаются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судебном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spacing w:after="160"/>
        <w:ind w:firstLine="567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Адрес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банковские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реквизиты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адрес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обслуживающего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компанию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банка</w:t>
      </w:r>
    </w:p>
    <w:p w:rsidR="00B1025C" w:rsidRPr="009E10BB" w:rsidRDefault="00B1025C" w:rsidP="00B1025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</w:p>
    <w:p w:rsidR="00BE2572" w:rsidRPr="009E10BB" w:rsidRDefault="00BE2572" w:rsidP="00BE2572">
      <w:pPr>
        <w:widowControl w:val="0"/>
        <w:spacing w:after="160"/>
        <w:jc w:val="center"/>
        <w:rPr>
          <w:rFonts w:ascii="Arial Black" w:hAnsi="Arial Black" w:cs="Sylfaen"/>
          <w:sz w:val="20"/>
          <w:szCs w:val="20"/>
        </w:rPr>
      </w:pPr>
    </w:p>
    <w:p w:rsidR="00BE2572" w:rsidRPr="009E10BB" w:rsidRDefault="00BE2572" w:rsidP="00BE2572">
      <w:pPr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*  </w:t>
      </w:r>
      <w:r w:rsidRPr="009E10BB">
        <w:rPr>
          <w:rFonts w:ascii="Arial Black" w:hAnsi="Arial Black" w:cs="Calibri"/>
          <w:i/>
          <w:sz w:val="20"/>
          <w:szCs w:val="20"/>
        </w:rPr>
        <w:t>Платежное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требование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заполняется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согласно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установленному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настоящим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Приглашением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документу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 w:cs="Calibri"/>
          <w:i/>
          <w:sz w:val="20"/>
          <w:szCs w:val="20"/>
        </w:rPr>
        <w:t>Об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обязательных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реквизитах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платежного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требования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порядке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его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заполнения</w:t>
      </w:r>
      <w:r w:rsidRPr="009E10BB">
        <w:rPr>
          <w:rFonts w:ascii="Arial Black" w:hAnsi="Arial Black"/>
          <w:i/>
          <w:sz w:val="20"/>
          <w:szCs w:val="20"/>
        </w:rPr>
        <w:t>".</w:t>
      </w:r>
    </w:p>
    <w:p w:rsidR="00BE2572" w:rsidRPr="009E10BB" w:rsidRDefault="00BE2572" w:rsidP="00BE2572">
      <w:pPr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br w:type="page"/>
      </w:r>
    </w:p>
    <w:tbl>
      <w:tblPr>
        <w:tblpPr w:leftFromText="180" w:rightFromText="180" w:vertAnchor="page" w:horzAnchor="margin" w:tblpXSpec="center" w:tblpY="1577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Black" w:hAnsi="Arial Black" w:cs="Sylfaen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lastRenderedPageBreak/>
              <w:t>1.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*</w:t>
            </w:r>
          </w:p>
        </w:tc>
      </w:tr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E8671A" w:rsidRPr="009E10BB" w:rsidTr="0003670A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E8671A" w:rsidRPr="009E10BB" w:rsidTr="0003670A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Компания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49404C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E272F" w:rsidRPr="009E10BB" w:rsidRDefault="0049404C" w:rsidP="006E272F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b/>
              </w:rPr>
              <w:t>9.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Наименование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или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имя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фамилия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  <w:r w:rsidR="006E272F" w:rsidRPr="009E10BB">
              <w:t xml:space="preserve"> </w:t>
            </w:r>
          </w:p>
          <w:p w:rsidR="0049404C" w:rsidRPr="009E10BB" w:rsidRDefault="006E272F" w:rsidP="00080D94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М</w:t>
            </w:r>
            <w:r w:rsidR="00510B0B" w:rsidRPr="009E10BB">
              <w:rPr>
                <w:rFonts w:ascii="Arial Black" w:hAnsi="Arial Black" w:cs="Calibri"/>
                <w:b/>
                <w:sz w:val="20"/>
                <w:szCs w:val="20"/>
              </w:rPr>
              <w:t>е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цаморская община« Благоустройство Мецамора</w:t>
            </w:r>
            <w:r w:rsidR="0049404C" w:rsidRPr="009E10BB">
              <w:rPr>
                <w:rFonts w:ascii="Arial Black" w:hAnsi="Arial Black" w:cs="Arial Armenian"/>
                <w:b/>
                <w:sz w:val="20"/>
                <w:szCs w:val="20"/>
              </w:rPr>
              <w:t>»</w:t>
            </w:r>
            <w:r w:rsidR="0049404C" w:rsidRPr="009E10BB">
              <w:rPr>
                <w:rFonts w:ascii="Arial Black" w:hAnsi="Arial Black" w:cs="Arial"/>
                <w:b/>
                <w:spacing w:val="-6"/>
                <w:sz w:val="22"/>
                <w:szCs w:val="22"/>
              </w:rPr>
              <w:t xml:space="preserve"> </w:t>
            </w:r>
          </w:p>
        </w:tc>
      </w:tr>
      <w:tr w:rsidR="0049404C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49404C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10.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НЗОУ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не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заполняется</w:t>
            </w:r>
            <w:r w:rsidRPr="009E10BB">
              <w:rPr>
                <w:rFonts w:ascii="Arial Black" w:hAnsi="Arial Black" w:cs="Arial"/>
                <w:b/>
              </w:rPr>
              <w:t>)</w:t>
            </w:r>
          </w:p>
        </w:tc>
      </w:tr>
      <w:tr w:rsidR="0049404C" w:rsidRPr="009E10BB" w:rsidTr="0003670A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7C2E9C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11.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УНН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  <w:r w:rsidR="007C2E9C" w:rsidRPr="009E10BB">
              <w:rPr>
                <w:rFonts w:ascii="Arial Black" w:hAnsi="Arial Black"/>
                <w:b/>
                <w:sz w:val="22"/>
                <w:szCs w:val="20"/>
              </w:rPr>
              <w:t>04414574</w:t>
            </w:r>
          </w:p>
        </w:tc>
      </w:tr>
      <w:tr w:rsidR="0049404C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49404C">
            <w:pPr>
              <w:pStyle w:val="HTMLPreformatted"/>
              <w:shd w:val="clear" w:color="auto" w:fill="F8F9FA"/>
              <w:spacing w:line="540" w:lineRule="atLeast"/>
              <w:rPr>
                <w:rFonts w:ascii="Arial Black" w:hAnsi="Arial Black" w:cs="Arial"/>
                <w:b/>
                <w:color w:val="202124"/>
                <w:sz w:val="42"/>
                <w:szCs w:val="42"/>
              </w:rPr>
            </w:pPr>
            <w:r w:rsidRPr="009E10BB">
              <w:rPr>
                <w:rFonts w:ascii="Arial Black" w:hAnsi="Arial Black" w:cs="Arial"/>
                <w:b/>
                <w:lang w:val="hy-AM"/>
              </w:rPr>
              <w:t xml:space="preserve">        </w:t>
            </w:r>
            <w:r w:rsidRPr="009E10BB">
              <w:rPr>
                <w:rFonts w:ascii="Arial Black" w:hAnsi="Arial Black" w:cs="Arial"/>
                <w:b/>
              </w:rPr>
              <w:t>12.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Обслуживающая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Финансовая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организация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банк</w:t>
            </w:r>
            <w:r w:rsidRPr="009E10BB">
              <w:rPr>
                <w:rFonts w:ascii="Arial Black" w:hAnsi="Arial Black" w:cs="Arial"/>
                <w:b/>
              </w:rPr>
              <w:t>):</w:t>
            </w:r>
            <w:r w:rsidRPr="009E10BB">
              <w:rPr>
                <w:rFonts w:ascii="Arial Black" w:hAnsi="Arial Black" w:cs="Arial"/>
                <w:b/>
                <w:lang w:val="hy-AM"/>
              </w:rPr>
              <w:t xml:space="preserve"> </w:t>
            </w:r>
            <w:r w:rsidRPr="009E10BB">
              <w:rPr>
                <w:rFonts w:ascii="Arial Black" w:hAnsi="Arial Black" w:cs="Arial"/>
                <w:b/>
                <w:color w:val="202124"/>
              </w:rPr>
              <w:t xml:space="preserve"> </w:t>
            </w:r>
            <w:r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>"</w:t>
            </w:r>
            <w:r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Конверс</w:t>
            </w:r>
            <w:r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Банк</w:t>
            </w:r>
            <w:r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"  </w:t>
            </w:r>
            <w:r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ЗАО</w:t>
            </w:r>
          </w:p>
        </w:tc>
      </w:tr>
      <w:tr w:rsidR="0049404C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E80A48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  <w:lang w:val="hy-AM"/>
              </w:rPr>
            </w:pPr>
            <w:r w:rsidRPr="009E10BB">
              <w:rPr>
                <w:rFonts w:ascii="Arial Black" w:hAnsi="Arial Black" w:cs="Arial"/>
                <w:b/>
              </w:rPr>
              <w:t>13.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Номер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счета</w:t>
            </w:r>
            <w:r w:rsidRPr="009E10BB">
              <w:rPr>
                <w:rFonts w:ascii="Arial Black" w:hAnsi="Arial Black" w:cs="Arial"/>
                <w:b/>
              </w:rPr>
              <w:t xml:space="preserve"> </w:t>
            </w:r>
            <w:r w:rsidRPr="009E10BB">
              <w:rPr>
                <w:rFonts w:ascii="Arial Black" w:hAnsi="Arial Black" w:cs="Calibri"/>
                <w:b/>
              </w:rPr>
              <w:t>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сч</w:t>
            </w:r>
            <w:r w:rsidRPr="009E10BB">
              <w:rPr>
                <w:rFonts w:ascii="Arial Black" w:hAnsi="Arial Black" w:cs="Arial"/>
                <w:b/>
              </w:rPr>
              <w:t>.№)</w:t>
            </w:r>
            <w:r w:rsidRPr="009E10BB">
              <w:rPr>
                <w:rFonts w:ascii="Arial Black" w:hAnsi="Arial Black" w:cs="Arial"/>
                <w:b/>
                <w:lang w:val="hy-AM"/>
              </w:rPr>
              <w:t xml:space="preserve"> </w:t>
            </w:r>
            <w:r w:rsidRPr="009E10BB">
              <w:rPr>
                <w:rFonts w:ascii="Arial Black" w:hAnsi="Arial Black" w:cs="Arial"/>
                <w:b/>
                <w:sz w:val="20"/>
                <w:szCs w:val="20"/>
              </w:rPr>
              <w:t xml:space="preserve"> </w:t>
            </w:r>
            <w:r w:rsidR="0043769A" w:rsidRPr="009E10BB">
              <w:rPr>
                <w:rFonts w:ascii="Arial Black" w:hAnsi="Arial Black" w:cs="Arial"/>
                <w:b/>
                <w:sz w:val="20"/>
                <w:szCs w:val="20"/>
                <w:lang w:val="en-US"/>
              </w:rPr>
              <w:t>1930045641030100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частичного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Цель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сделки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):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обеспечения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квалификации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E8671A" w:rsidRPr="009E10BB" w:rsidTr="0003670A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>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числе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соглашение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неустойке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которому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производится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  <w:r w:rsidR="00830E50" w:rsidRPr="009E10BB">
              <w:t xml:space="preserve"> </w:t>
            </w:r>
            <w:r w:rsidR="00830E50" w:rsidRPr="009E10BB">
              <w:rPr>
                <w:rFonts w:ascii="Arial" w:hAnsi="Arial" w:cs="Arial"/>
                <w:sz w:val="20"/>
                <w:szCs w:val="20"/>
              </w:rPr>
              <w:t>ՀՀ</w:t>
            </w:r>
            <w:r w:rsidR="00830E50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830E50" w:rsidRPr="009E10BB">
              <w:rPr>
                <w:rFonts w:ascii="Arial" w:hAnsi="Arial" w:cs="Arial"/>
                <w:sz w:val="20"/>
                <w:szCs w:val="20"/>
              </w:rPr>
              <w:t>ԱՄՄԲ</w:t>
            </w:r>
            <w:r w:rsidR="00830E50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830E50" w:rsidRPr="009E10BB">
              <w:rPr>
                <w:rFonts w:ascii="Arial" w:hAnsi="Arial" w:cs="Arial"/>
                <w:sz w:val="20"/>
                <w:szCs w:val="20"/>
              </w:rPr>
              <w:t>ԳՀԱՊՁԲ</w:t>
            </w:r>
            <w:r w:rsidR="00830E50" w:rsidRPr="009E10BB">
              <w:rPr>
                <w:rFonts w:ascii="Arial Black" w:hAnsi="Arial Black"/>
                <w:sz w:val="20"/>
                <w:szCs w:val="20"/>
              </w:rPr>
              <w:t xml:space="preserve"> 22/1</w:t>
            </w:r>
          </w:p>
        </w:tc>
      </w:tr>
      <w:tr w:rsidR="00E8671A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: &lt;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>&gt;</w:t>
            </w:r>
          </w:p>
        </w:tc>
      </w:tr>
      <w:tr w:rsidR="00E8671A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---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1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tabs>
                <w:tab w:val="left" w:pos="454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71A" w:rsidRPr="009E10BB" w:rsidRDefault="00E8671A" w:rsidP="0003670A">
            <w:pPr>
              <w:widowControl w:val="0"/>
              <w:tabs>
                <w:tab w:val="left" w:pos="90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tabs>
                <w:tab w:val="left" w:pos="4539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ind w:left="3828" w:right="13"/>
              <w:jc w:val="both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ind w:right="983"/>
              <w:jc w:val="right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4678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ind w:right="155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"___" ___ 20___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4554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E8671A" w:rsidRPr="009E10BB" w:rsidRDefault="00E8671A" w:rsidP="00E8671A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E8671A" w:rsidRPr="009E10BB" w:rsidRDefault="00E8671A" w:rsidP="00E8671A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банковский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счет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компании</w:t>
      </w: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6276B6" w:rsidRPr="009E10BB" w:rsidRDefault="006276B6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E8671A">
      <w:pPr>
        <w:widowControl w:val="0"/>
        <w:spacing w:after="160"/>
        <w:ind w:right="565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Обязательные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реквизиты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платежного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требования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руководство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его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Реквизиты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документа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Наличие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указанного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поля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заполнении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процессом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Сторона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,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заполняющая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плательщик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процессом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5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день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физическим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юридическим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необходимости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также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состоящим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учете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физическим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получателем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необходимости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также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процессе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установленных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нормативными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правовыми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актами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Республики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Армения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состоящим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учете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налогоплательщиком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казначейского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переведены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частичного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связи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цель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обеспечения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представляет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обслуживающий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процедуры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соответствии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соглашением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Del="0010680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что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означает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подписав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согласие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прилагаемых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должны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быть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предоставлены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совершения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подписанием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заранее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свое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согласие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указанной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электронным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способом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подписывается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электронная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наличии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представляет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наличии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печатью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случае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сотрудника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штамп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FF3DE9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порядке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указывается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финансовую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размещаются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представленное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бумажной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форме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4502F" w:rsidRPr="009E10BB" w:rsidRDefault="00B4502F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B4502F" w:rsidRPr="009E10BB" w:rsidRDefault="00B4502F" w:rsidP="00B46D58">
      <w:pPr>
        <w:pStyle w:val="BodyTextIndent3"/>
        <w:widowControl w:val="0"/>
        <w:spacing w:after="160" w:line="240" w:lineRule="auto"/>
        <w:jc w:val="right"/>
        <w:rPr>
          <w:rFonts w:ascii="Arial Black" w:hAnsi="Arial Black"/>
          <w:b/>
        </w:rPr>
      </w:pPr>
    </w:p>
    <w:p w:rsidR="00071D1C" w:rsidRPr="009E10BB" w:rsidRDefault="00B2572B" w:rsidP="00B46D58">
      <w:pPr>
        <w:pStyle w:val="BodyTextIndent3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  <w:r w:rsidRPr="009E10BB">
        <w:rPr>
          <w:rFonts w:ascii="Arial Black" w:hAnsi="Arial Black" w:cs="Calibri"/>
          <w:b/>
        </w:rPr>
        <w:t>Приложение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Arial"/>
          <w:b/>
        </w:rPr>
        <w:t>№</w:t>
      </w:r>
      <w:r w:rsidRPr="009E10BB">
        <w:rPr>
          <w:rFonts w:ascii="Arial Black" w:hAnsi="Arial Black"/>
          <w:b/>
        </w:rPr>
        <w:t xml:space="preserve"> </w:t>
      </w:r>
      <w:r w:rsidR="004A51CE" w:rsidRPr="009E10BB">
        <w:rPr>
          <w:rFonts w:ascii="Arial Black" w:hAnsi="Arial Black"/>
          <w:b/>
        </w:rPr>
        <w:t>6</w:t>
      </w:r>
    </w:p>
    <w:p w:rsidR="00071D1C" w:rsidRPr="009E10BB" w:rsidRDefault="00071D1C" w:rsidP="00B46D58">
      <w:pPr>
        <w:pStyle w:val="BodyTextIndent3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  <w:r w:rsidRPr="009E10BB">
        <w:rPr>
          <w:rFonts w:ascii="Arial Black" w:hAnsi="Arial Black" w:cs="Calibri"/>
          <w:b/>
        </w:rPr>
        <w:t>к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Приглашению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на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электронный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аукцион</w:t>
      </w:r>
      <w:r w:rsidR="008D352C" w:rsidRPr="009E10BB">
        <w:rPr>
          <w:rFonts w:ascii="Arial Black" w:hAnsi="Arial Black" w:cs="Sylfaen"/>
          <w:b/>
        </w:rPr>
        <w:br/>
      </w:r>
      <w:r w:rsidRPr="009E10BB">
        <w:rPr>
          <w:rFonts w:ascii="Arial Black" w:hAnsi="Arial Black" w:cs="Calibri"/>
          <w:b/>
        </w:rPr>
        <w:t>под</w:t>
      </w:r>
      <w:r w:rsidRPr="009E10BB">
        <w:rPr>
          <w:rFonts w:ascii="Arial Black" w:hAnsi="Arial Black"/>
          <w:b/>
        </w:rPr>
        <w:t xml:space="preserve"> </w:t>
      </w:r>
      <w:r w:rsidRPr="009E10BB">
        <w:rPr>
          <w:rFonts w:ascii="Arial Black" w:hAnsi="Arial Black" w:cs="Calibri"/>
          <w:b/>
        </w:rPr>
        <w:t>кодом</w:t>
      </w:r>
      <w:r w:rsidRPr="009E10BB">
        <w:rPr>
          <w:rFonts w:ascii="Arial Black" w:hAnsi="Arial Black"/>
          <w:b/>
        </w:rPr>
        <w:t xml:space="preserve"> </w:t>
      </w:r>
      <w:r w:rsidR="007C2E9C" w:rsidRPr="009E10BB">
        <w:rPr>
          <w:rFonts w:ascii="Arial" w:hAnsi="Arial" w:cs="Arial"/>
          <w:b/>
          <w:i/>
          <w:lang w:val="af-ZA"/>
        </w:rPr>
        <w:t>ԱՄ</w:t>
      </w:r>
      <w:r w:rsidR="007C2E9C" w:rsidRPr="009E10BB">
        <w:rPr>
          <w:rFonts w:ascii="Arial Black" w:hAnsi="Arial Black"/>
          <w:b/>
          <w:i/>
          <w:lang w:val="af-ZA"/>
        </w:rPr>
        <w:t xml:space="preserve"> </w:t>
      </w:r>
      <w:r w:rsidR="007C2E9C" w:rsidRPr="009E10BB">
        <w:rPr>
          <w:rFonts w:ascii="Arial" w:hAnsi="Arial" w:cs="Arial"/>
          <w:b/>
          <w:i/>
          <w:lang w:val="af-ZA"/>
        </w:rPr>
        <w:t>ՄԲ</w:t>
      </w:r>
      <w:r w:rsidR="007C2E9C" w:rsidRPr="009E10BB">
        <w:rPr>
          <w:rFonts w:ascii="Arial Black" w:hAnsi="Arial Black"/>
          <w:b/>
          <w:i/>
          <w:lang w:val="af-ZA"/>
        </w:rPr>
        <w:t xml:space="preserve"> </w:t>
      </w:r>
      <w:r w:rsidR="007C2E9C" w:rsidRPr="009E10BB">
        <w:rPr>
          <w:rFonts w:ascii="Arial" w:hAnsi="Arial" w:cs="Arial"/>
          <w:b/>
          <w:i/>
          <w:lang w:val="af-ZA"/>
        </w:rPr>
        <w:t>ԳՀԱՊՁԲ</w:t>
      </w:r>
      <w:r w:rsidR="007C2E9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8D352C" w:rsidRPr="009E10BB" w:rsidRDefault="008D352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i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ДОГОВОР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 w:cs="Times Armenian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ПОСТАВК</w:t>
      </w:r>
      <w:r w:rsidR="00F15CED" w:rsidRPr="009E10BB">
        <w:rPr>
          <w:rFonts w:ascii="Arial Black" w:hAnsi="Arial Black" w:cs="Calibri"/>
          <w:b/>
          <w:sz w:val="20"/>
          <w:szCs w:val="20"/>
        </w:rPr>
        <w:t>И</w:t>
      </w:r>
      <w:r w:rsidR="00F15CED" w:rsidRPr="009E10BB">
        <w:rPr>
          <w:rFonts w:ascii="Arial Black" w:hAnsi="Arial Black"/>
          <w:b/>
          <w:sz w:val="20"/>
          <w:szCs w:val="20"/>
        </w:rPr>
        <w:t xml:space="preserve"> </w:t>
      </w:r>
      <w:r w:rsidR="00F15CED" w:rsidRPr="009E10BB">
        <w:rPr>
          <w:rFonts w:ascii="Arial Black" w:hAnsi="Arial Black" w:cs="Calibri"/>
          <w:b/>
          <w:sz w:val="20"/>
          <w:szCs w:val="20"/>
        </w:rPr>
        <w:t>ТОВАРА</w:t>
      </w:r>
      <w:r w:rsidR="00F15CED" w:rsidRPr="009E10BB">
        <w:rPr>
          <w:rFonts w:ascii="Arial Black" w:hAnsi="Arial Black"/>
          <w:b/>
          <w:sz w:val="20"/>
          <w:szCs w:val="20"/>
        </w:rPr>
        <w:t xml:space="preserve"> </w:t>
      </w:r>
      <w:r w:rsidR="00F15CED" w:rsidRPr="009E10BB">
        <w:rPr>
          <w:rFonts w:ascii="Arial Black" w:hAnsi="Arial Black" w:cs="Calibri"/>
          <w:b/>
          <w:sz w:val="20"/>
          <w:szCs w:val="20"/>
        </w:rPr>
        <w:t>ДЛЯ</w:t>
      </w:r>
      <w:r w:rsidR="00F15CED" w:rsidRPr="009E10BB">
        <w:rPr>
          <w:rFonts w:ascii="Arial Black" w:hAnsi="Arial Black"/>
          <w:b/>
          <w:sz w:val="20"/>
          <w:szCs w:val="20"/>
        </w:rPr>
        <w:t xml:space="preserve"> </w:t>
      </w:r>
      <w:r w:rsidR="00F15CED" w:rsidRPr="009E10BB">
        <w:rPr>
          <w:rFonts w:ascii="Arial Black" w:hAnsi="Arial Black" w:cs="Calibri"/>
          <w:b/>
          <w:sz w:val="20"/>
          <w:szCs w:val="20"/>
        </w:rPr>
        <w:t>НУЖД</w:t>
      </w:r>
      <w:r w:rsidR="00F15CED" w:rsidRPr="009E10BB">
        <w:rPr>
          <w:rFonts w:ascii="Arial Black" w:hAnsi="Arial Black"/>
          <w:b/>
          <w:sz w:val="20"/>
          <w:szCs w:val="20"/>
        </w:rPr>
        <w:t xml:space="preserve"> </w:t>
      </w:r>
      <w:r w:rsidR="00F15CED" w:rsidRPr="009E10BB">
        <w:rPr>
          <w:rFonts w:ascii="Arial Black" w:hAnsi="Arial Black" w:cs="Calibri"/>
          <w:b/>
          <w:sz w:val="20"/>
          <w:szCs w:val="20"/>
        </w:rPr>
        <w:t>ГОСУДАРСТВА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b/>
          <w:sz w:val="20"/>
          <w:szCs w:val="20"/>
          <w:u w:val="single"/>
        </w:rPr>
      </w:pPr>
      <w:r w:rsidRPr="009E10BB">
        <w:rPr>
          <w:rFonts w:ascii="Arial Black" w:hAnsi="Arial Black" w:cs="Arial"/>
          <w:b/>
          <w:sz w:val="20"/>
          <w:szCs w:val="20"/>
        </w:rPr>
        <w:t>№</w:t>
      </w:r>
      <w:r w:rsidRPr="009E10BB">
        <w:rPr>
          <w:rFonts w:ascii="Arial Black" w:hAnsi="Arial Black"/>
          <w:b/>
          <w:sz w:val="20"/>
          <w:szCs w:val="20"/>
        </w:rPr>
        <w:t xml:space="preserve"> 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F15CED" w:rsidRPr="009E10BB" w:rsidTr="00F15CED">
        <w:tc>
          <w:tcPr>
            <w:tcW w:w="4643" w:type="dxa"/>
          </w:tcPr>
          <w:p w:rsidR="00F15CED" w:rsidRPr="009E10BB" w:rsidRDefault="00F83E0A" w:rsidP="00B46D58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="00F15CED"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</w:p>
        </w:tc>
        <w:tc>
          <w:tcPr>
            <w:tcW w:w="4643" w:type="dxa"/>
          </w:tcPr>
          <w:p w:rsidR="00F15CED" w:rsidRPr="009E10BB" w:rsidRDefault="00F15CED" w:rsidP="00B46D58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 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>20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071D1C" w:rsidRPr="009E10BB" w:rsidRDefault="006B3AE3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лице</w:t>
      </w:r>
      <w:r w:rsidRPr="009E10BB">
        <w:rPr>
          <w:rFonts w:ascii="Arial Black" w:hAnsi="Arial Black"/>
          <w:sz w:val="20"/>
          <w:szCs w:val="20"/>
        </w:rPr>
        <w:t xml:space="preserve"> _______________________, </w:t>
      </w:r>
      <w:r w:rsidRPr="009E10BB">
        <w:rPr>
          <w:rFonts w:ascii="Arial Black" w:hAnsi="Arial Black" w:cs="Calibri"/>
          <w:sz w:val="20"/>
          <w:szCs w:val="20"/>
        </w:rPr>
        <w:t>действующего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устава</w:t>
      </w:r>
      <w:r w:rsidRPr="009E10BB">
        <w:rPr>
          <w:rFonts w:ascii="Arial Black" w:hAnsi="Arial Black"/>
          <w:sz w:val="20"/>
          <w:szCs w:val="20"/>
        </w:rPr>
        <w:t xml:space="preserve"> _____________, 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__________________,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директора</w:t>
      </w:r>
      <w:r w:rsidRPr="009E10BB">
        <w:rPr>
          <w:rFonts w:ascii="Arial Black" w:hAnsi="Arial Black"/>
          <w:sz w:val="20"/>
          <w:szCs w:val="20"/>
        </w:rPr>
        <w:t xml:space="preserve">_____________________, </w:t>
      </w:r>
      <w:r w:rsidRPr="009E10BB">
        <w:rPr>
          <w:rFonts w:ascii="Arial Black" w:hAnsi="Arial Black" w:cs="Calibri"/>
          <w:sz w:val="20"/>
          <w:szCs w:val="20"/>
        </w:rPr>
        <w:t>действующего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устава</w:t>
      </w:r>
      <w:r w:rsidRPr="009E10BB">
        <w:rPr>
          <w:rFonts w:ascii="Arial Black" w:hAnsi="Arial Black"/>
          <w:sz w:val="20"/>
          <w:szCs w:val="20"/>
        </w:rPr>
        <w:t xml:space="preserve"> ________________________, 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709"/>
        <w:jc w:val="both"/>
        <w:rPr>
          <w:rFonts w:ascii="Arial Black" w:hAnsi="Arial Black"/>
          <w:b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 w:cs="Times Armenia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ПРЕДМЕТ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</w:p>
    <w:p w:rsidR="00A37EF5" w:rsidRPr="009E10BB" w:rsidRDefault="00071D1C" w:rsidP="00A37EF5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Calibri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1.1.</w:t>
      </w:r>
      <w:r w:rsidR="00F15CE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6"/>
          <w:sz w:val="20"/>
          <w:szCs w:val="20"/>
        </w:rPr>
        <w:t>Продавец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6"/>
          <w:sz w:val="20"/>
          <w:szCs w:val="20"/>
        </w:rPr>
        <w:t>обязуется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6"/>
          <w:sz w:val="20"/>
          <w:szCs w:val="20"/>
        </w:rPr>
        <w:t>в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6"/>
          <w:sz w:val="20"/>
          <w:szCs w:val="20"/>
        </w:rPr>
        <w:t>установленном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6"/>
          <w:sz w:val="20"/>
          <w:szCs w:val="20"/>
        </w:rPr>
        <w:t>настоящим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6"/>
          <w:sz w:val="20"/>
          <w:szCs w:val="20"/>
        </w:rPr>
        <w:t>Договором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6"/>
          <w:sz w:val="20"/>
          <w:szCs w:val="20"/>
        </w:rPr>
        <w:t>далее</w:t>
      </w:r>
      <w:r w:rsidR="00F15CED" w:rsidRPr="009E10BB">
        <w:rPr>
          <w:rFonts w:ascii="Arial Black" w:hAnsi="Arial Black" w:cs="Arial"/>
          <w:spacing w:val="6"/>
          <w:sz w:val="20"/>
          <w:szCs w:val="20"/>
          <w:lang w:val="en-US"/>
        </w:rPr>
        <w:t> </w:t>
      </w:r>
      <w:r w:rsidRPr="009E10BB">
        <w:rPr>
          <w:rFonts w:ascii="Arial Black" w:hAnsi="Arial Black"/>
          <w:spacing w:val="6"/>
          <w:sz w:val="20"/>
          <w:szCs w:val="20"/>
        </w:rPr>
        <w:t xml:space="preserve">— </w:t>
      </w:r>
      <w:r w:rsidRPr="009E10BB">
        <w:rPr>
          <w:rFonts w:ascii="Arial Black" w:hAnsi="Arial Black" w:cs="Calibri"/>
          <w:spacing w:val="6"/>
          <w:sz w:val="20"/>
          <w:szCs w:val="20"/>
        </w:rPr>
        <w:t>договор</w:t>
      </w:r>
      <w:r w:rsidRPr="009E10BB">
        <w:rPr>
          <w:rFonts w:ascii="Arial Black" w:hAnsi="Arial Black"/>
          <w:spacing w:val="6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="00507F5A" w:rsidRPr="009E10BB">
        <w:rPr>
          <w:rFonts w:asciiTheme="minorHAnsi" w:hAnsiTheme="minorHAnsi" w:cs="Calibri"/>
          <w:sz w:val="20"/>
          <w:szCs w:val="20"/>
          <w:lang w:val="hy-AM"/>
        </w:rPr>
        <w:t xml:space="preserve"> </w:t>
      </w:r>
      <w:r w:rsidR="00507F5A" w:rsidRPr="009E10BB">
        <w:rPr>
          <w:rFonts w:ascii="Arial Black" w:hAnsi="Arial Black" w:cs="Calibri"/>
          <w:sz w:val="20"/>
          <w:szCs w:val="20"/>
        </w:rPr>
        <w:t>Сжатый природный газ</w:t>
      </w:r>
      <w:r w:rsidR="00A37EF5" w:rsidRPr="009E10BB">
        <w:rPr>
          <w:rFonts w:ascii="Arial Black" w:hAnsi="Arial Black" w:cs="Calibri"/>
          <w:sz w:val="20"/>
          <w:szCs w:val="20"/>
        </w:rPr>
        <w:t>. Доставка купона.</w:t>
      </w:r>
    </w:p>
    <w:p w:rsidR="00071D1C" w:rsidRPr="009E10BB" w:rsidRDefault="00A37EF5" w:rsidP="00A37EF5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 xml:space="preserve">  АЗС должна быть расположена не далее 9 км от города Мецамор.</w:t>
      </w:r>
      <w:r w:rsidR="00071D1C" w:rsidRPr="009E10BB">
        <w:rPr>
          <w:rFonts w:ascii="Arial Black" w:hAnsi="Arial Black"/>
          <w:sz w:val="20"/>
          <w:szCs w:val="20"/>
        </w:rPr>
        <w:t xml:space="preserve"> (</w:t>
      </w:r>
      <w:r w:rsidR="00071D1C" w:rsidRPr="009E10BB">
        <w:rPr>
          <w:rFonts w:ascii="Arial Black" w:hAnsi="Arial Black" w:cs="Calibri"/>
          <w:sz w:val="20"/>
          <w:szCs w:val="20"/>
        </w:rPr>
        <w:t>далее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Arial Armenian"/>
          <w:sz w:val="20"/>
          <w:szCs w:val="20"/>
        </w:rPr>
        <w:t>—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товар</w:t>
      </w:r>
      <w:r w:rsidR="00071D1C" w:rsidRPr="009E10BB">
        <w:rPr>
          <w:rFonts w:ascii="Arial Black" w:hAnsi="Arial Black"/>
          <w:sz w:val="20"/>
          <w:szCs w:val="20"/>
        </w:rPr>
        <w:t xml:space="preserve">), </w:t>
      </w:r>
      <w:r w:rsidR="00071D1C" w:rsidRPr="009E10BB">
        <w:rPr>
          <w:rFonts w:ascii="Arial Black" w:hAnsi="Arial Black" w:cs="Calibri"/>
          <w:sz w:val="20"/>
          <w:szCs w:val="20"/>
        </w:rPr>
        <w:t>предусмотренный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Технической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характеристикой</w:t>
      </w:r>
      <w:r w:rsidR="00071D1C" w:rsidRPr="009E10BB">
        <w:rPr>
          <w:rFonts w:ascii="Arial Black" w:hAnsi="Arial Black"/>
          <w:sz w:val="20"/>
          <w:szCs w:val="20"/>
        </w:rPr>
        <w:t>-</w:t>
      </w:r>
      <w:r w:rsidR="00071D1C" w:rsidRPr="009E10BB">
        <w:rPr>
          <w:rFonts w:ascii="Arial Black" w:hAnsi="Arial Black" w:cs="Calibri"/>
          <w:sz w:val="20"/>
          <w:szCs w:val="20"/>
        </w:rPr>
        <w:t>графиком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закупки</w:t>
      </w:r>
      <w:r w:rsidR="00071D1C" w:rsidRPr="009E10BB">
        <w:rPr>
          <w:rFonts w:ascii="Arial Black" w:hAnsi="Arial Black"/>
          <w:sz w:val="20"/>
          <w:szCs w:val="20"/>
        </w:rPr>
        <w:t xml:space="preserve">, </w:t>
      </w:r>
      <w:r w:rsidR="00071D1C" w:rsidRPr="009E10BB">
        <w:rPr>
          <w:rFonts w:ascii="Arial Black" w:hAnsi="Arial Black" w:cs="Calibri"/>
          <w:sz w:val="20"/>
          <w:szCs w:val="20"/>
        </w:rPr>
        <w:t>являющейся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Приложением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Arial"/>
          <w:sz w:val="20"/>
          <w:szCs w:val="20"/>
        </w:rPr>
        <w:t>№</w:t>
      </w:r>
      <w:r w:rsidR="00071D1C" w:rsidRPr="009E10BB">
        <w:rPr>
          <w:rFonts w:ascii="Arial Black" w:hAnsi="Arial Black"/>
          <w:sz w:val="20"/>
          <w:szCs w:val="20"/>
        </w:rPr>
        <w:t xml:space="preserve"> 1 </w:t>
      </w:r>
      <w:r w:rsidR="00071D1C" w:rsidRPr="009E10BB">
        <w:rPr>
          <w:rFonts w:ascii="Arial Black" w:hAnsi="Arial Black" w:cs="Calibri"/>
          <w:sz w:val="20"/>
          <w:szCs w:val="20"/>
        </w:rPr>
        <w:t>к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договору</w:t>
      </w:r>
      <w:r w:rsidR="00071D1C" w:rsidRPr="009E10BB">
        <w:rPr>
          <w:rFonts w:ascii="Arial Black" w:hAnsi="Arial Black"/>
          <w:sz w:val="20"/>
          <w:szCs w:val="20"/>
        </w:rPr>
        <w:t xml:space="preserve">, </w:t>
      </w:r>
      <w:r w:rsidR="00071D1C" w:rsidRPr="009E10BB">
        <w:rPr>
          <w:rFonts w:ascii="Arial Black" w:hAnsi="Arial Black" w:cs="Calibri"/>
          <w:sz w:val="20"/>
          <w:szCs w:val="20"/>
        </w:rPr>
        <w:t>а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Покупатель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обязуется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принять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товар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и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заплатить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за</w:t>
      </w:r>
      <w:r w:rsidR="00071D1C" w:rsidRPr="009E10BB">
        <w:rPr>
          <w:rFonts w:ascii="Arial Black" w:hAnsi="Arial Black"/>
          <w:sz w:val="20"/>
          <w:szCs w:val="20"/>
        </w:rPr>
        <w:t xml:space="preserve"> </w:t>
      </w:r>
      <w:r w:rsidR="00071D1C" w:rsidRPr="009E10BB">
        <w:rPr>
          <w:rFonts w:ascii="Arial Black" w:hAnsi="Arial Black" w:cs="Calibri"/>
          <w:sz w:val="20"/>
          <w:szCs w:val="20"/>
        </w:rPr>
        <w:t>него</w:t>
      </w:r>
      <w:r w:rsidR="00071D1C"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709"/>
        <w:jc w:val="both"/>
        <w:rPr>
          <w:rFonts w:ascii="Arial Black" w:hAnsi="Arial Black" w:cs="Times Armenian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Pr="009E10BB">
        <w:rPr>
          <w:rFonts w:ascii="Arial Black" w:hAnsi="Arial Black" w:cs="Calibri"/>
          <w:b/>
          <w:sz w:val="20"/>
          <w:szCs w:val="20"/>
        </w:rPr>
        <w:t>ПРАВА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ОБЯЗАННОСТИ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СТОРОН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>1.</w:t>
      </w:r>
      <w:r w:rsidR="009D71F8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Покупатель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имеет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право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8671A" w:rsidRPr="009E10BB">
        <w:rPr>
          <w:rFonts w:ascii="Arial Black" w:hAnsi="Arial Black"/>
          <w:sz w:val="20"/>
          <w:szCs w:val="20"/>
        </w:rPr>
        <w:t>5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технической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характеристике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расходов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произведенных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причине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установив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усмотрению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безвозмездной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замены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штрафа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уплаченной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меньше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оговоренного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недопереданного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количестватовара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оплачен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уплаченной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2.1.4</w:t>
      </w:r>
      <w:r w:rsidR="005250C2" w:rsidRPr="009E10BB">
        <w:rPr>
          <w:rFonts w:ascii="Arial Black" w:hAnsi="Arial Black"/>
          <w:sz w:val="20"/>
          <w:szCs w:val="20"/>
        </w:rPr>
        <w:t>.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усмотрению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отказываться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остальных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товаров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безвозмездной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замены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виду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E45F3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усмотрению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устанавливать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новый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приобрел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высокой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вместо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разницы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вместо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необходимых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расходов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осуществленных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приобретения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существенным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образом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нарушил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2.1.7.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Нарушение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существенным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был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заменен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приемлемый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8671A"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Осматривать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незамедлительно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выявленных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дефектах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Покупатель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обязан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Выполнять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необходимые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обеспечивающие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поставленного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отказа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хранение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незамедлительно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уплачивать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последнему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6.5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Уведомлять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ассортимента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сразу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дефекта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выявлено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исходя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характера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значения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45B20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пункту</w:t>
      </w:r>
      <w:r w:rsidRPr="009E10BB">
        <w:rPr>
          <w:rFonts w:ascii="Arial Black" w:hAnsi="Arial Black"/>
          <w:sz w:val="20"/>
          <w:szCs w:val="20"/>
        </w:rPr>
        <w:t xml:space="preserve"> 2.3.3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причиненные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обоснованные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5B2A24" w:rsidRPr="009E10BB">
        <w:rPr>
          <w:rFonts w:ascii="Arial Black" w:hAnsi="Arial Black"/>
          <w:b/>
          <w:sz w:val="20"/>
          <w:szCs w:val="20"/>
        </w:rPr>
        <w:t>3.</w:t>
      </w:r>
      <w:r w:rsidR="005B2A24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Продавец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имеет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право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существенным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образом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нарушил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560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Нарушение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существенным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неоднократно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Досрочно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поставля</w:t>
      </w:r>
      <w:r w:rsidR="00C45B20" w:rsidRPr="009E10BB">
        <w:rPr>
          <w:rFonts w:ascii="Arial Black" w:hAnsi="Arial Black" w:cs="Calibri"/>
          <w:sz w:val="20"/>
          <w:szCs w:val="20"/>
        </w:rPr>
        <w:t>ть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товар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с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согласия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Покупателя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552934" w:rsidRPr="009E10BB">
        <w:rPr>
          <w:rFonts w:ascii="Arial Black" w:hAnsi="Arial Black"/>
          <w:b/>
          <w:sz w:val="20"/>
          <w:szCs w:val="20"/>
        </w:rPr>
        <w:t>4.</w:t>
      </w:r>
      <w:r w:rsidR="00552934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Продавец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обязан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2.1.2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2.1.5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</w:t>
      </w:r>
      <w:r w:rsidR="00C45B20" w:rsidRPr="009E10BB">
        <w:rPr>
          <w:rFonts w:ascii="Arial Black" w:hAnsi="Arial Black" w:cs="Calibri"/>
          <w:sz w:val="20"/>
          <w:szCs w:val="20"/>
        </w:rPr>
        <w:t>тановленные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Покупателем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сроки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свободный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третьих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предусмотренногодоговором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количества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адресу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подтверждающие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допущения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недопоставки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восполнять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недопоставку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Забирать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обратно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2.2.2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хранение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разумный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распорядиться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также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необходимые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расходы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хранение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реализацией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возвратом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уплачивать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пунктами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штраф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6E15CD" w:rsidRPr="009E10BB">
        <w:rPr>
          <w:rFonts w:ascii="Arial Black" w:hAnsi="Arial Black"/>
          <w:sz w:val="20"/>
          <w:szCs w:val="20"/>
        </w:rPr>
        <w:t>9.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принадлежности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2.4.1</w:t>
      </w:r>
      <w:r w:rsidR="006E15CD" w:rsidRPr="009E10BB">
        <w:rPr>
          <w:rFonts w:ascii="Arial Black" w:hAnsi="Arial Black"/>
          <w:sz w:val="20"/>
          <w:szCs w:val="20"/>
        </w:rPr>
        <w:t>0.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пункту</w:t>
      </w:r>
      <w:r w:rsidRPr="009E10BB">
        <w:rPr>
          <w:rFonts w:ascii="Arial Black" w:hAnsi="Arial Black"/>
          <w:sz w:val="20"/>
          <w:szCs w:val="20"/>
        </w:rPr>
        <w:t xml:space="preserve"> 2.1.7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возмещать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причиненные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обоснованные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C45B20" w:rsidRPr="009E10BB" w:rsidRDefault="00071D1C" w:rsidP="00011CB9">
      <w:pPr>
        <w:widowControl w:val="0"/>
        <w:tabs>
          <w:tab w:val="left" w:pos="1418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2.4.1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="00011CB9" w:rsidRPr="009E10BB">
        <w:rPr>
          <w:rFonts w:ascii="Arial Black" w:hAnsi="Arial Black" w:cs="Calibri"/>
          <w:sz w:val="20"/>
          <w:szCs w:val="20"/>
        </w:rPr>
        <w:t>Лицо</w:t>
      </w:r>
      <w:r w:rsidR="00011CB9" w:rsidRPr="009E10BB">
        <w:rPr>
          <w:rFonts w:ascii="Arial Black" w:hAnsi="Arial Black"/>
          <w:sz w:val="20"/>
          <w:szCs w:val="20"/>
        </w:rPr>
        <w:t xml:space="preserve">, </w:t>
      </w:r>
      <w:r w:rsidR="00011CB9" w:rsidRPr="009E10BB">
        <w:rPr>
          <w:rFonts w:ascii="Arial Black" w:hAnsi="Arial Black" w:cs="Calibri"/>
          <w:sz w:val="20"/>
          <w:szCs w:val="20"/>
        </w:rPr>
        <w:t>представившее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квалификацию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и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обеспечение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договора</w:t>
      </w:r>
      <w:r w:rsidR="00011CB9" w:rsidRPr="009E10BB">
        <w:rPr>
          <w:rFonts w:ascii="Arial Black" w:hAnsi="Arial Black"/>
          <w:sz w:val="20"/>
          <w:szCs w:val="20"/>
        </w:rPr>
        <w:t xml:space="preserve">, </w:t>
      </w:r>
      <w:r w:rsidR="00011CB9" w:rsidRPr="009E10BB">
        <w:rPr>
          <w:rFonts w:ascii="Arial Black" w:hAnsi="Arial Black" w:cs="Calibri"/>
          <w:sz w:val="20"/>
          <w:szCs w:val="20"/>
        </w:rPr>
        <w:t>обязано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в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случае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начала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процесса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ликвидации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или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банкротства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в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течение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действия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обеспечений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заранее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письменно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уведомить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об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этом</w:t>
      </w:r>
      <w:r w:rsidR="00011CB9" w:rsidRPr="009E10BB">
        <w:rPr>
          <w:rFonts w:ascii="Arial Black" w:hAnsi="Arial Black"/>
          <w:sz w:val="20"/>
          <w:szCs w:val="20"/>
        </w:rPr>
        <w:t xml:space="preserve"> </w:t>
      </w:r>
      <w:r w:rsidR="00011CB9" w:rsidRPr="009E10BB">
        <w:rPr>
          <w:rFonts w:ascii="Arial Black" w:hAnsi="Arial Black" w:cs="Calibri"/>
          <w:sz w:val="20"/>
          <w:szCs w:val="20"/>
        </w:rPr>
        <w:t>Покупателя</w:t>
      </w:r>
      <w:r w:rsidR="00011CB9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ЦЕНА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ПОРЯДОК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ОПЛАТЫ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составляет</w:t>
      </w:r>
      <w:r w:rsidRPr="009E10BB">
        <w:rPr>
          <w:rFonts w:ascii="Arial Black" w:hAnsi="Arial Black"/>
          <w:sz w:val="20"/>
          <w:szCs w:val="20"/>
        </w:rPr>
        <w:t xml:space="preserve"> ________</w:t>
      </w:r>
      <w:r w:rsidR="00C45B20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 xml:space="preserve">________ </w:t>
      </w: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НДС</w:t>
      </w:r>
      <w:r w:rsidR="00D043FA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3"/>
        <w:t>17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Цена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включает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расходы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осуществляемые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обеспечения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числе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налоги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пошлины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расходы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транспортировку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страхование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премии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ожидаемую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прибыль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Цена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стабильна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вправе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увеличения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снижения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A40FD5" w:rsidRPr="009E10BB">
        <w:rPr>
          <w:rFonts w:ascii="Arial Black" w:hAnsi="Arial Black"/>
          <w:sz w:val="20"/>
          <w:szCs w:val="20"/>
        </w:rPr>
        <w:t>2</w:t>
      </w:r>
      <w:r w:rsidR="005B2A24" w:rsidRPr="009E10BB">
        <w:rPr>
          <w:rFonts w:ascii="Arial Black" w:hAnsi="Arial Black"/>
          <w:sz w:val="20"/>
          <w:szCs w:val="20"/>
        </w:rPr>
        <w:t>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платит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драмах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безналичной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путем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перечисления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денежных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расчетный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Перечисление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денежных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месяцы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графиком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2).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20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числа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месяца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графику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производится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позднее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0A5316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0 </w:t>
      </w:r>
      <w:r w:rsidRPr="009E10BB">
        <w:rPr>
          <w:rFonts w:ascii="Arial Black" w:hAnsi="Arial Black" w:cs="Calibri"/>
          <w:sz w:val="20"/>
          <w:szCs w:val="20"/>
        </w:rPr>
        <w:t>декабря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720"/>
        <w:jc w:val="both"/>
        <w:rPr>
          <w:rFonts w:ascii="Arial Black" w:hAnsi="Arial Black" w:cs="Sylfaen"/>
          <w:i/>
          <w:sz w:val="20"/>
          <w:szCs w:val="20"/>
          <w:u w:val="single"/>
          <w:lang w:val="hy-AM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4. </w:t>
      </w:r>
      <w:r w:rsidRPr="009E10BB">
        <w:rPr>
          <w:rFonts w:ascii="Arial Black" w:hAnsi="Arial Black" w:cs="Calibri"/>
          <w:b/>
          <w:sz w:val="20"/>
          <w:szCs w:val="20"/>
        </w:rPr>
        <w:t>КАЧЕСТВО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ГАРАНТИЯ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ТОВАРА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гарантирует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стандарта</w:t>
      </w:r>
      <w:r w:rsidRPr="009E10BB">
        <w:rPr>
          <w:rFonts w:ascii="Arial Black" w:hAnsi="Arial Black"/>
          <w:sz w:val="20"/>
          <w:szCs w:val="20"/>
        </w:rPr>
        <w:t>.</w:t>
      </w:r>
    </w:p>
    <w:p w:rsidR="009E45F3" w:rsidRPr="009E10BB" w:rsidRDefault="009E45F3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5. </w:t>
      </w:r>
      <w:r w:rsidRPr="009E10BB">
        <w:rPr>
          <w:rFonts w:ascii="Arial Black" w:hAnsi="Arial Black" w:cs="Calibri"/>
          <w:b/>
          <w:sz w:val="20"/>
          <w:szCs w:val="20"/>
        </w:rPr>
        <w:t>ПЕРЕДАЧА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ПРИЕМ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ТОВАРА</w:t>
      </w:r>
    </w:p>
    <w:p w:rsidR="009E45F3" w:rsidRPr="009E10BB" w:rsidRDefault="009E45F3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Факт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фиксируется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между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</w:t>
      </w:r>
      <w:r w:rsidR="00C45B20" w:rsidRPr="009E10BB">
        <w:rPr>
          <w:rFonts w:ascii="Arial Black" w:hAnsi="Arial Black" w:cs="Calibri"/>
          <w:sz w:val="20"/>
          <w:szCs w:val="20"/>
        </w:rPr>
        <w:t>ием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даты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составления</w:t>
      </w:r>
      <w:r w:rsidR="00C45B20" w:rsidRPr="009E10BB">
        <w:rPr>
          <w:rFonts w:ascii="Arial Black" w:hAnsi="Arial Black"/>
          <w:sz w:val="20"/>
          <w:szCs w:val="20"/>
        </w:rPr>
        <w:t xml:space="preserve"> </w:t>
      </w:r>
      <w:r w:rsidR="00C45B20" w:rsidRPr="009E10BB">
        <w:rPr>
          <w:rFonts w:ascii="Arial Black" w:hAnsi="Arial Black" w:cs="Calibri"/>
          <w:sz w:val="20"/>
          <w:szCs w:val="20"/>
        </w:rPr>
        <w:t>документа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CE1E11" w:rsidRPr="009E10BB" w:rsidRDefault="00CE1E11" w:rsidP="00CE1E11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Включительно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фиксирующий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3.1)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8671A" w:rsidRPr="009E10BB">
        <w:rPr>
          <w:rFonts w:ascii="Arial Black" w:hAnsi="Arial Black"/>
          <w:sz w:val="20"/>
          <w:szCs w:val="20"/>
        </w:rPr>
        <w:t xml:space="preserve">2 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экземпляр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3). </w:t>
      </w:r>
    </w:p>
    <w:p w:rsidR="001E4776" w:rsidRPr="009E10BB" w:rsidRDefault="001E4776" w:rsidP="00CE1E1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подписывается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противном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принимаются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>:</w:t>
      </w:r>
    </w:p>
    <w:p w:rsidR="001E4776" w:rsidRPr="009E10BB" w:rsidRDefault="001E4776" w:rsidP="00AA642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урегулирования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вопроса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предпринимает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подобной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ситуации</w:t>
      </w:r>
      <w:r w:rsidRPr="009E10BB">
        <w:rPr>
          <w:rFonts w:ascii="Arial Black" w:hAnsi="Arial Black"/>
          <w:sz w:val="20"/>
          <w:szCs w:val="20"/>
        </w:rPr>
        <w:t>;</w:t>
      </w:r>
    </w:p>
    <w:p w:rsidR="001E4776" w:rsidRPr="009E10BB" w:rsidRDefault="001E4776" w:rsidP="00AA642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применяет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371CF8" w:rsidRPr="009E10BB" w:rsidRDefault="00CB1211" w:rsidP="00371CF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</w:t>
      </w:r>
      <w:r w:rsidR="009123CA" w:rsidRPr="009E10BB">
        <w:rPr>
          <w:rFonts w:ascii="Arial Black" w:hAnsi="Arial Black"/>
          <w:sz w:val="20"/>
          <w:szCs w:val="20"/>
        </w:rPr>
        <w:t>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="00371CF8" w:rsidRPr="009E10BB">
        <w:rPr>
          <w:rFonts w:ascii="Arial Black" w:hAnsi="Arial Black" w:cs="Calibri"/>
          <w:sz w:val="20"/>
          <w:szCs w:val="20"/>
        </w:rPr>
        <w:t>Покупатель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в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течение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E8671A" w:rsidRPr="009E10BB">
        <w:rPr>
          <w:rFonts w:ascii="Arial Black" w:hAnsi="Arial Black"/>
          <w:sz w:val="20"/>
          <w:szCs w:val="20"/>
        </w:rPr>
        <w:t>10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рабочих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дней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с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рабочего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дня</w:t>
      </w:r>
      <w:r w:rsidR="00371CF8" w:rsidRPr="009E10BB">
        <w:rPr>
          <w:rFonts w:ascii="Arial Black" w:hAnsi="Arial Black"/>
          <w:sz w:val="20"/>
          <w:szCs w:val="20"/>
        </w:rPr>
        <w:t xml:space="preserve">, </w:t>
      </w:r>
      <w:r w:rsidR="00371CF8" w:rsidRPr="009E10BB">
        <w:rPr>
          <w:rFonts w:ascii="Arial Black" w:hAnsi="Arial Black" w:cs="Calibri"/>
          <w:sz w:val="20"/>
          <w:szCs w:val="20"/>
        </w:rPr>
        <w:t>следующего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за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днем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получения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акта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приема</w:t>
      </w:r>
      <w:r w:rsidR="00371CF8" w:rsidRPr="009E10BB">
        <w:rPr>
          <w:rFonts w:ascii="Arial Black" w:hAnsi="Arial Black"/>
          <w:sz w:val="20"/>
          <w:szCs w:val="20"/>
        </w:rPr>
        <w:t>-</w:t>
      </w:r>
      <w:r w:rsidR="00371CF8" w:rsidRPr="009E10BB">
        <w:rPr>
          <w:rFonts w:ascii="Arial Black" w:hAnsi="Arial Black" w:cs="Calibri"/>
          <w:sz w:val="20"/>
          <w:szCs w:val="20"/>
        </w:rPr>
        <w:t>передачи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представляет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Продавцу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один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экземпляр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подписанного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им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акта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приема</w:t>
      </w:r>
      <w:r w:rsidR="00371CF8" w:rsidRPr="009E10BB">
        <w:rPr>
          <w:rFonts w:ascii="Arial Black" w:hAnsi="Arial Black"/>
          <w:sz w:val="20"/>
          <w:szCs w:val="20"/>
        </w:rPr>
        <w:t>-</w:t>
      </w:r>
      <w:r w:rsidR="00371CF8" w:rsidRPr="009E10BB">
        <w:rPr>
          <w:rFonts w:ascii="Arial Black" w:hAnsi="Arial Black" w:cs="Calibri"/>
          <w:sz w:val="20"/>
          <w:szCs w:val="20"/>
        </w:rPr>
        <w:t>передачи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либо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мотивированное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отклонение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непринятия</w:t>
      </w:r>
      <w:r w:rsidR="00371CF8" w:rsidRPr="009E10BB">
        <w:rPr>
          <w:rFonts w:ascii="Arial Black" w:hAnsi="Arial Black"/>
          <w:sz w:val="20"/>
          <w:szCs w:val="20"/>
        </w:rPr>
        <w:t xml:space="preserve"> </w:t>
      </w:r>
      <w:r w:rsidR="00371CF8" w:rsidRPr="009E10BB">
        <w:rPr>
          <w:rFonts w:ascii="Arial Black" w:hAnsi="Arial Black" w:cs="Calibri"/>
          <w:sz w:val="20"/>
          <w:szCs w:val="20"/>
        </w:rPr>
        <w:t>товара</w:t>
      </w:r>
      <w:r w:rsidR="00371CF8" w:rsidRPr="009E10BB">
        <w:rPr>
          <w:rFonts w:ascii="Arial Black" w:hAnsi="Arial Black"/>
          <w:sz w:val="20"/>
          <w:szCs w:val="20"/>
        </w:rPr>
        <w:t>.</w:t>
      </w:r>
    </w:p>
    <w:p w:rsidR="00371CF8" w:rsidRPr="009E10BB" w:rsidRDefault="00371CF8" w:rsidP="00371CF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5.3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отказывается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принимать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5.3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окончательного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подтвержденный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BE5F44" w:rsidRPr="009E10BB" w:rsidRDefault="00BE5F4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</w:p>
    <w:p w:rsidR="009123CA" w:rsidRPr="009E10BB" w:rsidRDefault="009123CA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b/>
          <w:sz w:val="20"/>
          <w:szCs w:val="20"/>
        </w:rPr>
        <w:t>ОТВЕТСТВЕННОСТЬ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СТОРОН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качество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соблюдение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просроченный</w:t>
      </w:r>
      <w:r w:rsidR="00E91A69" w:rsidRPr="009E10BB">
        <w:rPr>
          <w:rFonts w:ascii="Arial Black" w:hAnsi="Arial Black"/>
          <w:sz w:val="20"/>
          <w:szCs w:val="20"/>
        </w:rPr>
        <w:t xml:space="preserve"> </w:t>
      </w:r>
      <w:r w:rsidR="00E91A69"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взимается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0,05 (</w:t>
      </w:r>
      <w:r w:rsidRPr="009E10BB">
        <w:rPr>
          <w:rFonts w:ascii="Arial Black" w:hAnsi="Arial Black" w:cs="Calibri"/>
          <w:sz w:val="20"/>
          <w:szCs w:val="20"/>
        </w:rPr>
        <w:t>ноль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поставленного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указанной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="00D5256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1.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технической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характеристике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взимается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штраф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0,5 (</w:t>
      </w:r>
      <w:r w:rsidRPr="009E10BB">
        <w:rPr>
          <w:rFonts w:ascii="Arial Black" w:hAnsi="Arial Black" w:cs="Calibri"/>
          <w:sz w:val="20"/>
          <w:szCs w:val="20"/>
        </w:rPr>
        <w:t>ноль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десятых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="00803ED8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4"/>
        <w:t>20</w:t>
      </w:r>
      <w:r w:rsidRPr="009E10BB">
        <w:rPr>
          <w:rFonts w:ascii="Arial Black" w:hAnsi="Arial Black"/>
          <w:sz w:val="20"/>
          <w:szCs w:val="20"/>
        </w:rPr>
        <w:t>.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При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этом</w:t>
      </w:r>
      <w:r w:rsidR="00DF0BD2" w:rsidRPr="009E10BB">
        <w:rPr>
          <w:rFonts w:ascii="Arial Black" w:hAnsi="Arial Black"/>
          <w:sz w:val="20"/>
          <w:szCs w:val="20"/>
          <w:lang w:val="hy-AM"/>
        </w:rPr>
        <w:t>,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штраф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рассчитывается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также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при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выполнении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поставки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товара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в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срок</w:t>
      </w:r>
      <w:r w:rsidR="00DF0BD2" w:rsidRPr="009E10BB">
        <w:rPr>
          <w:rFonts w:ascii="Arial Black" w:hAnsi="Arial Black"/>
          <w:sz w:val="20"/>
          <w:szCs w:val="20"/>
        </w:rPr>
        <w:t xml:space="preserve">, </w:t>
      </w:r>
      <w:r w:rsidR="00DF0BD2" w:rsidRPr="009E10BB">
        <w:rPr>
          <w:rFonts w:ascii="Arial Black" w:hAnsi="Arial Black" w:cs="Calibri"/>
          <w:sz w:val="20"/>
          <w:szCs w:val="20"/>
        </w:rPr>
        <w:t>установленный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настоящим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договором</w:t>
      </w:r>
      <w:r w:rsidR="00DF0BD2" w:rsidRPr="009E10BB">
        <w:rPr>
          <w:rFonts w:ascii="Arial Black" w:hAnsi="Arial Black"/>
          <w:sz w:val="20"/>
          <w:szCs w:val="20"/>
        </w:rPr>
        <w:t xml:space="preserve">, </w:t>
      </w:r>
      <w:r w:rsidR="00DF0BD2" w:rsidRPr="009E10BB">
        <w:rPr>
          <w:rFonts w:ascii="Arial Black" w:hAnsi="Arial Black" w:cs="Calibri"/>
          <w:sz w:val="20"/>
          <w:szCs w:val="20"/>
        </w:rPr>
        <w:t>но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в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случае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его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непринятия</w:t>
      </w:r>
      <w:r w:rsidR="00DF0BD2" w:rsidRPr="009E10BB">
        <w:rPr>
          <w:rFonts w:ascii="Arial Black" w:hAnsi="Arial Black"/>
          <w:sz w:val="20"/>
          <w:szCs w:val="20"/>
        </w:rPr>
        <w:t xml:space="preserve"> </w:t>
      </w:r>
      <w:r w:rsidR="00DF0BD2" w:rsidRPr="009E10BB">
        <w:rPr>
          <w:rFonts w:ascii="Arial Black" w:hAnsi="Arial Black" w:cs="Calibri"/>
          <w:sz w:val="20"/>
          <w:szCs w:val="20"/>
        </w:rPr>
        <w:t>заказчиком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пунктами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штраф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исчисляются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зачитываются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вместе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3.3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просроченный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17450" w:rsidRPr="009E10BB">
        <w:rPr>
          <w:rFonts w:ascii="Arial Black" w:hAnsi="Arial Black" w:cs="Calibri"/>
          <w:sz w:val="20"/>
          <w:szCs w:val="20"/>
        </w:rPr>
        <w:t>рабочий</w:t>
      </w:r>
      <w:r w:rsidR="00E17450"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день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исчисляется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размере</w:t>
      </w:r>
      <w:r w:rsidRPr="009E10BB">
        <w:rPr>
          <w:rFonts w:ascii="Arial Black" w:hAnsi="Arial Black"/>
          <w:sz w:val="20"/>
          <w:szCs w:val="20"/>
        </w:rPr>
        <w:t xml:space="preserve"> 0,05 (</w:t>
      </w:r>
      <w:r w:rsidRPr="009E10BB">
        <w:rPr>
          <w:rFonts w:ascii="Arial Black" w:hAnsi="Arial Black" w:cs="Calibri"/>
          <w:sz w:val="20"/>
          <w:szCs w:val="20"/>
        </w:rPr>
        <w:t>ноль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уплаченной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суммы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своих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BE552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</w:t>
      </w:r>
      <w:r w:rsidR="0094684E" w:rsidRPr="009E10BB">
        <w:rPr>
          <w:rFonts w:ascii="Arial Black" w:hAnsi="Arial Black"/>
          <w:sz w:val="20"/>
          <w:szCs w:val="20"/>
        </w:rPr>
        <w:t>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="0094684E" w:rsidRPr="009E10BB">
        <w:rPr>
          <w:rFonts w:ascii="Arial Black" w:hAnsi="Arial Black" w:cs="Calibri"/>
          <w:sz w:val="20"/>
          <w:szCs w:val="20"/>
        </w:rPr>
        <w:t>Уплата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пеней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и</w:t>
      </w:r>
      <w:r w:rsidR="0094684E" w:rsidRPr="009E10BB">
        <w:rPr>
          <w:rFonts w:ascii="Arial Black" w:hAnsi="Arial Black"/>
          <w:sz w:val="20"/>
          <w:szCs w:val="20"/>
        </w:rPr>
        <w:t xml:space="preserve"> (</w:t>
      </w:r>
      <w:r w:rsidR="0094684E" w:rsidRPr="009E10BB">
        <w:rPr>
          <w:rFonts w:ascii="Arial Black" w:hAnsi="Arial Black" w:cs="Calibri"/>
          <w:sz w:val="20"/>
          <w:szCs w:val="20"/>
        </w:rPr>
        <w:t>или</w:t>
      </w:r>
      <w:r w:rsidR="0094684E" w:rsidRPr="009E10BB">
        <w:rPr>
          <w:rFonts w:ascii="Arial Black" w:hAnsi="Arial Black"/>
          <w:sz w:val="20"/>
          <w:szCs w:val="20"/>
        </w:rPr>
        <w:t xml:space="preserve">) </w:t>
      </w:r>
      <w:r w:rsidR="0094684E" w:rsidRPr="009E10BB">
        <w:rPr>
          <w:rFonts w:ascii="Arial Black" w:hAnsi="Arial Black" w:cs="Calibri"/>
          <w:sz w:val="20"/>
          <w:szCs w:val="20"/>
        </w:rPr>
        <w:t>штрафов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не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освобождает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стороны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от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полного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исполнения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своих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договорных</w:t>
      </w:r>
      <w:r w:rsidR="0094684E" w:rsidRPr="009E10BB">
        <w:rPr>
          <w:rFonts w:ascii="Arial Black" w:hAnsi="Arial Black"/>
          <w:sz w:val="20"/>
          <w:szCs w:val="20"/>
        </w:rPr>
        <w:t xml:space="preserve"> </w:t>
      </w:r>
      <w:r w:rsidR="0094684E" w:rsidRPr="009E10BB">
        <w:rPr>
          <w:rFonts w:ascii="Arial Black" w:hAnsi="Arial Black" w:cs="Calibri"/>
          <w:sz w:val="20"/>
          <w:szCs w:val="20"/>
        </w:rPr>
        <w:t>обязательств</w:t>
      </w:r>
      <w:r w:rsidR="0094684E" w:rsidRPr="009E10BB">
        <w:rPr>
          <w:rFonts w:ascii="Arial Black" w:hAnsi="Arial Black"/>
          <w:sz w:val="20"/>
          <w:szCs w:val="20"/>
        </w:rPr>
        <w:t>.</w:t>
      </w:r>
    </w:p>
    <w:p w:rsidR="00D52566" w:rsidRPr="009E10BB" w:rsidRDefault="00D52566" w:rsidP="00B46D58">
      <w:pPr>
        <w:rPr>
          <w:rFonts w:ascii="Arial Black" w:hAnsi="Arial Black"/>
          <w:sz w:val="20"/>
          <w:szCs w:val="20"/>
          <w:lang w:val="hy-AM"/>
        </w:rPr>
      </w:pPr>
    </w:p>
    <w:p w:rsidR="009F337A" w:rsidRPr="009E10BB" w:rsidRDefault="009F337A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lastRenderedPageBreak/>
        <w:t xml:space="preserve">7. </w:t>
      </w:r>
      <w:r w:rsidRPr="009E10BB">
        <w:rPr>
          <w:rFonts w:ascii="Arial Black" w:hAnsi="Arial Black" w:cs="Calibri"/>
          <w:b/>
          <w:sz w:val="20"/>
          <w:szCs w:val="20"/>
        </w:rPr>
        <w:t>ДЕЙСТВИЕ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НЕПРЕОДОЛИМОЙ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СИЛЫ</w:t>
      </w:r>
      <w:r w:rsidRPr="009E10BB">
        <w:rPr>
          <w:rFonts w:ascii="Arial Black" w:hAnsi="Arial Black"/>
          <w:b/>
          <w:sz w:val="20"/>
          <w:szCs w:val="20"/>
        </w:rPr>
        <w:t xml:space="preserve"> (</w:t>
      </w:r>
      <w:r w:rsidRPr="009E10BB">
        <w:rPr>
          <w:rFonts w:ascii="Arial Black" w:hAnsi="Arial Black" w:cs="Calibri"/>
          <w:b/>
          <w:sz w:val="20"/>
          <w:szCs w:val="20"/>
        </w:rPr>
        <w:t>ФОРС</w:t>
      </w:r>
      <w:r w:rsidRPr="009E10BB">
        <w:rPr>
          <w:rFonts w:ascii="Arial Black" w:hAnsi="Arial Black"/>
          <w:b/>
          <w:sz w:val="20"/>
          <w:szCs w:val="20"/>
        </w:rPr>
        <w:t>-</w:t>
      </w:r>
      <w:r w:rsidRPr="009E10BB">
        <w:rPr>
          <w:rFonts w:ascii="Arial Black" w:hAnsi="Arial Black" w:cs="Calibri"/>
          <w:b/>
          <w:sz w:val="20"/>
          <w:szCs w:val="20"/>
        </w:rPr>
        <w:t>МАЖОР</w:t>
      </w:r>
      <w:r w:rsidRPr="009E10BB">
        <w:rPr>
          <w:rFonts w:ascii="Arial Black" w:hAnsi="Arial Black"/>
          <w:b/>
          <w:sz w:val="20"/>
          <w:szCs w:val="20"/>
        </w:rPr>
        <w:t>)</w:t>
      </w:r>
    </w:p>
    <w:p w:rsidR="009F337A" w:rsidRPr="009E10BB" w:rsidRDefault="009F337A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освобождаются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явилось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следствием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непреодолимой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возникла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предотвратить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Такими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ситуациями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землетрясение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наводнение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пожар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война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чрезвычайного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положения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политические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волнения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забастовки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прекращение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средств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коммуникации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акты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государственных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органов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 xml:space="preserve">., </w:t>
      </w:r>
      <w:r w:rsidRPr="009E10BB">
        <w:rPr>
          <w:rFonts w:ascii="Arial Black" w:hAnsi="Arial Black" w:cs="Calibri"/>
          <w:sz w:val="20"/>
          <w:szCs w:val="20"/>
        </w:rPr>
        <w:t>которые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делают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невозможным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чрезвычайной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длится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3 (</w:t>
      </w:r>
      <w:r w:rsidRPr="009E10BB">
        <w:rPr>
          <w:rFonts w:ascii="Arial Black" w:hAnsi="Arial Black" w:cs="Calibri"/>
          <w:sz w:val="20"/>
          <w:szCs w:val="20"/>
        </w:rPr>
        <w:t>трех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месяцев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каждая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расторгнуть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предварительно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уведомив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  <w:lang w:val="hy-AM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8. </w:t>
      </w:r>
      <w:r w:rsidRPr="009E10BB">
        <w:rPr>
          <w:rFonts w:ascii="Arial Black" w:hAnsi="Arial Black" w:cs="Calibri"/>
          <w:b/>
          <w:sz w:val="20"/>
          <w:szCs w:val="20"/>
        </w:rPr>
        <w:t>ИНЫЕ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УСЛОВИЯ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вступает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момента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подписания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действует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объеме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Условием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обязанностей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обстоятельство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учета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Министерством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="008860B6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5"/>
        <w:t>21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Возникающее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платежное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прекратиться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зачетом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встречного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возникающего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утвержденного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печатью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="000209D3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тре</w:t>
      </w:r>
      <w:r w:rsidR="00D52566" w:rsidRPr="009E10BB">
        <w:rPr>
          <w:rFonts w:ascii="Arial Black" w:hAnsi="Arial Black" w:cs="Calibri"/>
          <w:sz w:val="20"/>
          <w:szCs w:val="20"/>
        </w:rPr>
        <w:t>бования</w:t>
      </w:r>
      <w:r w:rsidR="00D52566" w:rsidRPr="009E10BB">
        <w:rPr>
          <w:rFonts w:ascii="Arial Black" w:hAnsi="Arial Black"/>
          <w:sz w:val="20"/>
          <w:szCs w:val="20"/>
        </w:rPr>
        <w:t xml:space="preserve">, </w:t>
      </w:r>
      <w:r w:rsidR="00D52566" w:rsidRPr="009E10BB">
        <w:rPr>
          <w:rFonts w:ascii="Arial Black" w:hAnsi="Arial Black" w:cs="Calibri"/>
          <w:sz w:val="20"/>
          <w:szCs w:val="20"/>
        </w:rPr>
        <w:t>вытекающее</w:t>
      </w:r>
      <w:r w:rsidR="00D52566" w:rsidRPr="009E10BB">
        <w:rPr>
          <w:rFonts w:ascii="Arial Black" w:hAnsi="Arial Black"/>
          <w:sz w:val="20"/>
          <w:szCs w:val="20"/>
        </w:rPr>
        <w:t xml:space="preserve"> </w:t>
      </w:r>
      <w:r w:rsidR="00D52566" w:rsidRPr="009E10BB">
        <w:rPr>
          <w:rFonts w:ascii="Arial Black" w:hAnsi="Arial Black" w:cs="Calibri"/>
          <w:sz w:val="20"/>
          <w:szCs w:val="20"/>
        </w:rPr>
        <w:t>из</w:t>
      </w:r>
      <w:r w:rsidR="00D52566" w:rsidRPr="009E10BB">
        <w:rPr>
          <w:rFonts w:ascii="Arial Black" w:hAnsi="Arial Black"/>
          <w:sz w:val="20"/>
          <w:szCs w:val="20"/>
        </w:rPr>
        <w:t xml:space="preserve"> </w:t>
      </w:r>
      <w:r w:rsidR="00D52566"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другому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без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контроля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либо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надзора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жалоб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требований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констатируется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процессе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представил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поддельные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документы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сведения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решение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признании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отобранным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соответствует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выявления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="002B6548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2B6548" w:rsidRPr="009E10BB">
        <w:rPr>
          <w:rFonts w:ascii="Arial Black" w:hAnsi="Arial Black" w:cs="Calibri"/>
          <w:sz w:val="20"/>
          <w:szCs w:val="20"/>
          <w:lang w:val="hy-AM"/>
        </w:rPr>
        <w:t>расторгает</w:t>
      </w:r>
      <w:r w:rsidR="002B6548" w:rsidRPr="009E10BB">
        <w:rPr>
          <w:rFonts w:ascii="Arial Black" w:hAnsi="Arial Black"/>
          <w:sz w:val="20"/>
          <w:szCs w:val="20"/>
          <w:lang w:val="hy-AM"/>
        </w:rPr>
        <w:t xml:space="preserve"> </w:t>
      </w:r>
      <w:r w:rsidR="002B6548" w:rsidRPr="009E10BB">
        <w:rPr>
          <w:rFonts w:ascii="Arial Black" w:hAnsi="Arial Black" w:cs="Calibri"/>
          <w:sz w:val="20"/>
          <w:szCs w:val="20"/>
          <w:lang w:val="hy-AM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выявленные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нарушения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стало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известно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послужили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риска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упущенной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выгоды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возникающих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последний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возместить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понесенные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вине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объеме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которого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расторгнут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связи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подлежат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рассмотрению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судах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8.5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Изменения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9F10E4" w:rsidRPr="009E10BB">
        <w:rPr>
          <w:rFonts w:ascii="Arial Black" w:hAnsi="Arial Black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будет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являться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неотъемлемой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pacing w:val="-6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lastRenderedPageBreak/>
        <w:t>Запрещается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внесение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если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цена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факторная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то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также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соглашение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данному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заключаемое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каждом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последующем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году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таких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изменений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которые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приводят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к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искусственному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изменению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объемов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закупаемого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товара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или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цены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единицы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приобретаемого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товара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или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цены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договора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Каждый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воздействием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зависящих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факторов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устанавливает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Правительство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="00E95CE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ненадлежащее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="00E95CE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замены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письменной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форме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уведомляет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копии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агентского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являющегося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течение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пяти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рабочих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внесения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изменения</w:t>
      </w:r>
      <w:r w:rsidR="008D68DB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6"/>
        <w:t>22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осуществляется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посредством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консорциума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участники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несут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совместную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солидарную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выхода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члена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консорциума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консорциума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одностороннем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членов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консорциума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применяются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предусмотренные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меры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ответственности</w:t>
      </w:r>
      <w:r w:rsidR="00BC5D2F"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7"/>
        <w:t>23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наличии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истечения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еще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имеется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потребность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использовании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="005A3009" w:rsidRPr="009E10BB">
        <w:rPr>
          <w:rFonts w:ascii="Arial Black" w:hAnsi="Arial Black"/>
          <w:sz w:val="20"/>
          <w:szCs w:val="20"/>
        </w:rPr>
        <w:t>,</w:t>
      </w:r>
      <w:r w:rsidR="005A3009" w:rsidRPr="009E10BB">
        <w:rPr>
          <w:rFonts w:ascii="Arial Black" w:hAnsi="Arial Black" w:cs="Calibri"/>
          <w:sz w:val="20"/>
          <w:szCs w:val="20"/>
        </w:rPr>
        <w:t>а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предложение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продавца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было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представлено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не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позднее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пяти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календарных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дней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до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истечения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срока</w:t>
      </w:r>
      <w:r w:rsidR="005A3009" w:rsidRPr="009E10BB">
        <w:rPr>
          <w:rFonts w:ascii="Arial Black" w:hAnsi="Arial Black"/>
          <w:sz w:val="20"/>
          <w:szCs w:val="20"/>
        </w:rPr>
        <w:t xml:space="preserve">, </w:t>
      </w:r>
      <w:r w:rsidR="005A3009" w:rsidRPr="009E10BB">
        <w:rPr>
          <w:rFonts w:ascii="Arial Black" w:hAnsi="Arial Black" w:cs="Calibri"/>
          <w:sz w:val="20"/>
          <w:szCs w:val="20"/>
        </w:rPr>
        <w:t>изначально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установленного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договором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для</w:t>
      </w:r>
      <w:r w:rsidR="005A3009" w:rsidRPr="009E10BB">
        <w:rPr>
          <w:rFonts w:ascii="Arial Black" w:hAnsi="Arial Black"/>
          <w:sz w:val="20"/>
          <w:szCs w:val="20"/>
        </w:rPr>
        <w:t xml:space="preserve"> </w:t>
      </w:r>
      <w:r w:rsidR="005A3009" w:rsidRPr="009E10BB">
        <w:rPr>
          <w:rFonts w:ascii="Arial Black" w:hAnsi="Arial Black" w:cs="Calibri"/>
          <w:sz w:val="20"/>
          <w:szCs w:val="20"/>
        </w:rPr>
        <w:t>поставки</w:t>
      </w:r>
      <w:r w:rsidR="002554A3" w:rsidRPr="009E10BB">
        <w:rPr>
          <w:rFonts w:ascii="Arial Black" w:hAnsi="Arial Black"/>
          <w:sz w:val="20"/>
          <w:szCs w:val="20"/>
          <w:lang w:val="hy-AM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один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календарных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более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>9.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условиях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надлежащего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выгода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сбережения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понесенные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="009F10E4" w:rsidRPr="009E10BB">
        <w:rPr>
          <w:rFonts w:ascii="Arial Black" w:hAnsi="Arial Black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выгода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убытки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понесенные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стороной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третьим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лицам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заключенные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вытекающие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находятся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урегулирования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могут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влиять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принятие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выполнением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сделок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вытекающих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нормами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регулирующими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данными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сделками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ответственен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E3606B" w:rsidRPr="009E10BB">
        <w:rPr>
          <w:rFonts w:ascii="Arial Black" w:hAnsi="Arial Black"/>
          <w:sz w:val="20"/>
          <w:szCs w:val="20"/>
        </w:rPr>
        <w:t>0.</w:t>
      </w:r>
      <w:r w:rsidR="00E3606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может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изменен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вследствие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сторонами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расторгнут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взаимному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исключением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случаев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уменьшения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ассигнований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взаимное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согласие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частичному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неисполнению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обязательств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полному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расторжению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должно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быть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достигнуто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lastRenderedPageBreak/>
        <w:t>уменьшения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финансовых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ассигнований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необходимых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для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="00E95CE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относительно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полного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или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частичного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одностороннего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расторжения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основании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неисполнения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или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ненадлежащего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исполнения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обязательств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принятых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себя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Продавцом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Покупатель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опубликовывает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разделе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об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одностороннем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расторжении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интернет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сайте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действующем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адресу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www.procurement.am, </w:t>
      </w:r>
      <w:r w:rsidRPr="009E10BB">
        <w:rPr>
          <w:rFonts w:ascii="Arial Black" w:hAnsi="Arial Black" w:cs="Calibri"/>
          <w:spacing w:val="-6"/>
          <w:sz w:val="20"/>
          <w:szCs w:val="20"/>
        </w:rPr>
        <w:t>с</w:t>
      </w:r>
      <w:r w:rsidR="00E95CE6" w:rsidRPr="009E10BB">
        <w:rPr>
          <w:rFonts w:ascii="Arial Black" w:hAnsi="Arial Black" w:cs="Arial"/>
          <w:spacing w:val="-6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pacing w:val="-6"/>
          <w:sz w:val="20"/>
          <w:szCs w:val="20"/>
        </w:rPr>
        <w:t>указанием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даты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опубликования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Продавец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считается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надлежащим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образом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уведомленным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относительно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одностороннего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расторжения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со</w:t>
      </w:r>
      <w:r w:rsidR="00E95CE6" w:rsidRPr="009E10BB">
        <w:rPr>
          <w:rFonts w:ascii="Arial Black" w:hAnsi="Arial Black" w:cs="Arial"/>
          <w:spacing w:val="-6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pacing w:val="-6"/>
          <w:sz w:val="20"/>
          <w:szCs w:val="20"/>
        </w:rPr>
        <w:t>следующего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за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опубликованием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дня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установленного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настоящим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пунктом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день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публикации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бюллетене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уведомления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о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полном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или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частичном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одностороннем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расторжении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договора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Покупатель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43420" w:rsidRPr="009E10BB">
        <w:rPr>
          <w:rFonts w:ascii="Arial Black" w:hAnsi="Arial Black" w:cs="Calibri"/>
          <w:spacing w:val="-6"/>
          <w:sz w:val="20"/>
          <w:szCs w:val="20"/>
        </w:rPr>
        <w:t>высылает</w:t>
      </w:r>
      <w:r w:rsidR="00D43420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его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также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на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электронную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почту</w:t>
      </w:r>
      <w:r w:rsidR="00DD41E4"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Продавца</w:t>
      </w:r>
      <w:r w:rsidR="00DD41E4"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Споры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возникшие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связи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договором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разрешаются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путем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переговоров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случае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недостижения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согласия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споры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разрешаются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судебном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pacing w:val="-6"/>
          <w:sz w:val="20"/>
          <w:szCs w:val="20"/>
        </w:rPr>
        <w:t>порядке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</w:t>
      </w:r>
      <w:r w:rsidRPr="009E10BB">
        <w:rPr>
          <w:rFonts w:ascii="Arial Black" w:hAnsi="Arial Black"/>
          <w:sz w:val="20"/>
          <w:szCs w:val="20"/>
        </w:rPr>
        <w:t xml:space="preserve"> ____</w:t>
      </w:r>
      <w:r w:rsidR="00E95CE6" w:rsidRPr="009E10BB">
        <w:rPr>
          <w:rFonts w:ascii="Arial Black" w:hAnsi="Arial Black"/>
          <w:sz w:val="20"/>
          <w:szCs w:val="20"/>
        </w:rPr>
        <w:t>_______</w:t>
      </w:r>
      <w:r w:rsidRPr="009E10BB">
        <w:rPr>
          <w:rFonts w:ascii="Arial Black" w:hAnsi="Arial Black"/>
          <w:sz w:val="20"/>
          <w:szCs w:val="20"/>
        </w:rPr>
        <w:t xml:space="preserve">_ </w:t>
      </w:r>
      <w:r w:rsidRPr="009E10BB">
        <w:rPr>
          <w:rFonts w:ascii="Arial Black" w:hAnsi="Arial Black" w:cs="Calibri"/>
          <w:sz w:val="20"/>
          <w:szCs w:val="20"/>
        </w:rPr>
        <w:t>страницах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заключается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экземплярах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равную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юридическую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силу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каждой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экземпляру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Приложения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1,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2,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="00E95CE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считаются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неотъемлемой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отношениям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применяется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Республики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E8671A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10. </w:t>
      </w:r>
      <w:r w:rsidRPr="009E10BB">
        <w:rPr>
          <w:rFonts w:ascii="Arial Black" w:hAnsi="Arial Black" w:cs="Calibri"/>
          <w:b/>
          <w:sz w:val="20"/>
          <w:szCs w:val="20"/>
        </w:rPr>
        <w:t>Адреса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банковские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реквизиты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подписи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Сторон</w:t>
      </w: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138F3" w:rsidRPr="009E10BB" w:rsidTr="0016519F">
        <w:tc>
          <w:tcPr>
            <w:tcW w:w="4536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ПОКУПАТЕЛЬ</w:t>
            </w:r>
          </w:p>
          <w:p w:rsidR="00071D1C" w:rsidRPr="009E10BB" w:rsidRDefault="00F83E0A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ПРОДАВЕЦ</w:t>
            </w:r>
          </w:p>
          <w:p w:rsidR="00071D1C" w:rsidRPr="009E10BB" w:rsidRDefault="00F83E0A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382B60" w:rsidRPr="009E10BB" w:rsidRDefault="00382B60" w:rsidP="00B46D58">
      <w:pPr>
        <w:widowControl w:val="0"/>
        <w:spacing w:after="160"/>
        <w:ind w:firstLine="567"/>
        <w:jc w:val="both"/>
        <w:rPr>
          <w:rFonts w:ascii="Arial Black" w:hAnsi="Arial Black"/>
          <w:i/>
          <w:sz w:val="20"/>
          <w:szCs w:val="20"/>
          <w:lang w:val="hy-AM"/>
        </w:rPr>
      </w:pP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В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случае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необходимости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договор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могут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быть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включены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не</w:t>
      </w:r>
      <w:r w:rsidR="001D0249" w:rsidRPr="009E10BB">
        <w:rPr>
          <w:rFonts w:ascii="Arial Black" w:hAnsi="Arial Black" w:cs="Arial"/>
          <w:i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i/>
          <w:sz w:val="20"/>
          <w:szCs w:val="20"/>
        </w:rPr>
        <w:t>противоречащие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законодательству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Республики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Армения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положения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rPr>
          <w:rFonts w:ascii="Arial Black" w:hAnsi="Arial Black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  <w:sectPr w:rsidR="00071D1C" w:rsidRPr="009E10BB" w:rsidSect="006A68CE">
          <w:footerReference w:type="default" r:id="rId10"/>
          <w:footnotePr>
            <w:pos w:val="beneathText"/>
          </w:footnotePr>
          <w:pgSz w:w="11906" w:h="16838" w:code="9"/>
          <w:pgMar w:top="993" w:right="707" w:bottom="851" w:left="1418" w:header="561" w:footer="561" w:gutter="0"/>
          <w:cols w:space="720"/>
          <w:docGrid w:linePitch="326"/>
        </w:sect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1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под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кодом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E8671A" w:rsidRPr="009E10BB">
        <w:rPr>
          <w:rFonts w:ascii="Arial Black" w:hAnsi="Arial Black"/>
          <w:sz w:val="20"/>
          <w:szCs w:val="20"/>
        </w:rPr>
        <w:t xml:space="preserve">  </w:t>
      </w:r>
      <w:r w:rsidR="007C2E9C" w:rsidRPr="009E10BB">
        <w:rPr>
          <w:rFonts w:ascii="Arial" w:hAnsi="Arial" w:cs="Arial"/>
          <w:b/>
          <w:i/>
          <w:sz w:val="20"/>
          <w:lang w:val="af-ZA"/>
        </w:rPr>
        <w:t>ԱՄ</w:t>
      </w:r>
      <w:r w:rsidR="007C2E9C" w:rsidRPr="009E10BB">
        <w:rPr>
          <w:rFonts w:ascii="Arial Black" w:hAnsi="Arial Black" w:cs="Sylfaen"/>
          <w:b/>
          <w:i/>
          <w:sz w:val="20"/>
          <w:lang w:val="af-ZA"/>
        </w:rPr>
        <w:t xml:space="preserve"> </w:t>
      </w:r>
      <w:r w:rsidR="007C2E9C" w:rsidRPr="009E10BB">
        <w:rPr>
          <w:rFonts w:ascii="Arial" w:hAnsi="Arial" w:cs="Arial"/>
          <w:b/>
          <w:i/>
          <w:sz w:val="20"/>
          <w:lang w:val="af-ZA"/>
        </w:rPr>
        <w:t>ՄԲ</w:t>
      </w:r>
      <w:r w:rsidR="007C2E9C" w:rsidRPr="009E10BB">
        <w:rPr>
          <w:rFonts w:ascii="Arial Black" w:hAnsi="Arial Black" w:cs="Sylfaen"/>
          <w:b/>
          <w:i/>
          <w:sz w:val="20"/>
          <w:lang w:val="af-ZA"/>
        </w:rPr>
        <w:t xml:space="preserve"> </w:t>
      </w:r>
      <w:r w:rsidR="007C2E9C" w:rsidRPr="009E10BB">
        <w:rPr>
          <w:rFonts w:ascii="Arial" w:hAnsi="Arial" w:cs="Arial"/>
          <w:b/>
          <w:i/>
          <w:sz w:val="20"/>
          <w:lang w:val="af-ZA"/>
        </w:rPr>
        <w:t>ԳՀԱՊՁԲ</w:t>
      </w:r>
      <w:r w:rsidR="007C2E9C" w:rsidRPr="009E10BB">
        <w:rPr>
          <w:rFonts w:ascii="Arial Black" w:hAnsi="Arial Black" w:cs="Sylfaen"/>
          <w:b/>
          <w:i/>
          <w:sz w:val="20"/>
          <w:lang w:val="af-ZA"/>
        </w:rPr>
        <w:t xml:space="preserve">-22/1      </w:t>
      </w:r>
      <w:r w:rsidR="001D0249" w:rsidRPr="009E10BB">
        <w:rPr>
          <w:rFonts w:ascii="Arial Black" w:hAnsi="Arial Black"/>
          <w:sz w:val="20"/>
          <w:szCs w:val="20"/>
        </w:rPr>
        <w:br/>
      </w:r>
      <w:r w:rsidRPr="009E10BB">
        <w:rPr>
          <w:rFonts w:ascii="Arial Black" w:hAnsi="Arial Black" w:cs="Calibri"/>
          <w:sz w:val="20"/>
          <w:szCs w:val="20"/>
        </w:rPr>
        <w:t>заключенному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>20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ТЕХНИЧЕСКА</w:t>
      </w:r>
      <w:r w:rsidR="001D0249" w:rsidRPr="009E10BB">
        <w:rPr>
          <w:rFonts w:ascii="Arial Black" w:hAnsi="Arial Black" w:cs="Calibri"/>
          <w:sz w:val="20"/>
          <w:szCs w:val="20"/>
        </w:rPr>
        <w:t>Я</w:t>
      </w:r>
      <w:r w:rsidR="001D0249" w:rsidRPr="009E10BB">
        <w:rPr>
          <w:rFonts w:ascii="Arial Black" w:hAnsi="Arial Black"/>
          <w:sz w:val="20"/>
          <w:szCs w:val="20"/>
        </w:rPr>
        <w:t xml:space="preserve"> </w:t>
      </w:r>
      <w:r w:rsidR="001D0249" w:rsidRPr="009E10BB">
        <w:rPr>
          <w:rFonts w:ascii="Arial Black" w:hAnsi="Arial Black" w:cs="Calibri"/>
          <w:sz w:val="20"/>
          <w:szCs w:val="20"/>
        </w:rPr>
        <w:t>ХАРАКТЕРИСТИКА</w:t>
      </w:r>
      <w:r w:rsidR="001D0249" w:rsidRPr="009E10BB">
        <w:rPr>
          <w:rFonts w:ascii="Arial Black" w:hAnsi="Arial Black"/>
          <w:sz w:val="20"/>
          <w:szCs w:val="20"/>
        </w:rPr>
        <w:t>-</w:t>
      </w:r>
      <w:r w:rsidR="001D0249" w:rsidRPr="009E10BB">
        <w:rPr>
          <w:rFonts w:ascii="Arial Black" w:hAnsi="Arial Black" w:cs="Calibri"/>
          <w:sz w:val="20"/>
          <w:szCs w:val="20"/>
        </w:rPr>
        <w:t>ГРАФИК</w:t>
      </w:r>
      <w:r w:rsidR="001D0249" w:rsidRPr="009E10BB">
        <w:rPr>
          <w:rFonts w:ascii="Arial Black" w:hAnsi="Arial Black"/>
          <w:sz w:val="20"/>
          <w:szCs w:val="20"/>
        </w:rPr>
        <w:t xml:space="preserve"> </w:t>
      </w:r>
      <w:r w:rsidR="001D0249" w:rsidRPr="009E10BB">
        <w:rPr>
          <w:rFonts w:ascii="Arial Black" w:hAnsi="Arial Black" w:cs="Calibri"/>
          <w:sz w:val="20"/>
          <w:szCs w:val="20"/>
        </w:rPr>
        <w:t>ЗАКУПКИ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</w:t>
      </w:r>
    </w:p>
    <w:tbl>
      <w:tblPr>
        <w:tblW w:w="15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574"/>
        <w:gridCol w:w="1843"/>
        <w:gridCol w:w="708"/>
        <w:gridCol w:w="4962"/>
        <w:gridCol w:w="850"/>
        <w:gridCol w:w="425"/>
        <w:gridCol w:w="759"/>
        <w:gridCol w:w="801"/>
        <w:gridCol w:w="900"/>
        <w:gridCol w:w="942"/>
        <w:gridCol w:w="1326"/>
      </w:tblGrid>
      <w:tr w:rsidR="00B138F3" w:rsidRPr="009E10BB" w:rsidTr="009A6950">
        <w:trPr>
          <w:jc w:val="center"/>
        </w:trPr>
        <w:tc>
          <w:tcPr>
            <w:tcW w:w="15867" w:type="dxa"/>
            <w:gridSpan w:val="12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B138F3" w:rsidRPr="009E10BB" w:rsidTr="00F55B41">
        <w:trPr>
          <w:trHeight w:val="219"/>
          <w:jc w:val="center"/>
        </w:trPr>
        <w:tc>
          <w:tcPr>
            <w:tcW w:w="777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pacing w:val="-6"/>
                <w:sz w:val="20"/>
                <w:szCs w:val="20"/>
              </w:rPr>
              <w:t>приглашением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лота</w:t>
            </w:r>
          </w:p>
        </w:tc>
        <w:tc>
          <w:tcPr>
            <w:tcW w:w="1574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промежуточный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закупок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классификации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ЕЗК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:rsidR="00071D1C" w:rsidRPr="009E10BB" w:rsidRDefault="001D0249" w:rsidP="00B64ECA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:rsidR="00071D1C" w:rsidRPr="009E10BB" w:rsidRDefault="00AF521C" w:rsidP="00D82E07">
            <w:pPr>
              <w:widowControl w:val="0"/>
              <w:ind w:left="-96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 xml:space="preserve"> </w:t>
            </w:r>
            <w:r w:rsidR="00CC6362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9F06BA"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="009F06BA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9F06BA" w:rsidRPr="009E10BB">
              <w:rPr>
                <w:rFonts w:ascii="Arial Black" w:hAnsi="Arial Black" w:cs="Calibri"/>
                <w:sz w:val="20"/>
                <w:szCs w:val="20"/>
              </w:rPr>
              <w:t>производителя</w:t>
            </w:r>
            <w:r w:rsidR="009F06BA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59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техническая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4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единица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измерения</w:t>
            </w:r>
          </w:p>
        </w:tc>
        <w:tc>
          <w:tcPr>
            <w:tcW w:w="425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единицы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драмов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РА</w:t>
            </w:r>
          </w:p>
        </w:tc>
        <w:tc>
          <w:tcPr>
            <w:tcW w:w="759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общая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цена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драмов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РА</w:t>
            </w:r>
          </w:p>
        </w:tc>
        <w:tc>
          <w:tcPr>
            <w:tcW w:w="801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26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общий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объем</w:t>
            </w:r>
          </w:p>
        </w:tc>
        <w:tc>
          <w:tcPr>
            <w:tcW w:w="3168" w:type="dxa"/>
            <w:gridSpan w:val="3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поставки</w:t>
            </w:r>
          </w:p>
        </w:tc>
      </w:tr>
      <w:tr w:rsidR="00B138F3" w:rsidRPr="009E10BB" w:rsidTr="00F55B41">
        <w:trPr>
          <w:trHeight w:val="445"/>
          <w:jc w:val="center"/>
        </w:trPr>
        <w:tc>
          <w:tcPr>
            <w:tcW w:w="777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962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59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01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адрес</w:t>
            </w:r>
          </w:p>
        </w:tc>
        <w:tc>
          <w:tcPr>
            <w:tcW w:w="942" w:type="dxa"/>
            <w:vAlign w:val="center"/>
          </w:tcPr>
          <w:p w:rsidR="00071D1C" w:rsidRPr="009E10BB" w:rsidRDefault="00071D1C" w:rsidP="00B46D58">
            <w:pPr>
              <w:widowControl w:val="0"/>
              <w:ind w:left="-46" w:right="-84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подлежащее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поставке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товара</w:t>
            </w:r>
          </w:p>
        </w:tc>
        <w:tc>
          <w:tcPr>
            <w:tcW w:w="1326" w:type="dxa"/>
            <w:vAlign w:val="center"/>
          </w:tcPr>
          <w:p w:rsidR="00700C81" w:rsidRPr="009E10BB" w:rsidRDefault="005646FC" w:rsidP="00D82E07">
            <w:pPr>
              <w:widowControl w:val="0"/>
              <w:ind w:left="-132" w:right="-129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700C81" w:rsidRPr="009E10BB">
              <w:rPr>
                <w:rFonts w:ascii="Arial Black" w:hAnsi="Arial Black" w:cs="Calibri"/>
                <w:sz w:val="20"/>
                <w:szCs w:val="20"/>
              </w:rPr>
              <w:t>рок</w:t>
            </w:r>
          </w:p>
        </w:tc>
      </w:tr>
      <w:tr w:rsidR="00747CD6" w:rsidRPr="009E10BB" w:rsidTr="00F55B41">
        <w:trPr>
          <w:trHeight w:val="246"/>
          <w:jc w:val="center"/>
        </w:trPr>
        <w:tc>
          <w:tcPr>
            <w:tcW w:w="777" w:type="dxa"/>
            <w:vAlign w:val="bottom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4" w:type="dxa"/>
            <w:vAlign w:val="bottom"/>
          </w:tcPr>
          <w:p w:rsidR="00747CD6" w:rsidRPr="009E10BB" w:rsidRDefault="00F55B41" w:rsidP="00747CD6">
            <w:pPr>
              <w:jc w:val="right"/>
              <w:rPr>
                <w:rFonts w:ascii="Arial Black" w:hAnsi="Arial Black" w:cs="Calibri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sz w:val="22"/>
                <w:szCs w:val="22"/>
              </w:rPr>
              <w:t>09411710</w:t>
            </w:r>
          </w:p>
        </w:tc>
        <w:tc>
          <w:tcPr>
            <w:tcW w:w="1843" w:type="dxa"/>
            <w:vAlign w:val="center"/>
          </w:tcPr>
          <w:p w:rsidR="00747CD6" w:rsidRPr="009E10BB" w:rsidRDefault="004158D3" w:rsidP="00747CD6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  <w:tc>
          <w:tcPr>
            <w:tcW w:w="708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4158D3" w:rsidRPr="009E10BB" w:rsidRDefault="004158D3" w:rsidP="004158D3">
            <w:pPr>
              <w:jc w:val="both"/>
              <w:rPr>
                <w:rFonts w:ascii="Arial Black" w:hAnsi="Arial Black" w:cs="Calibri"/>
                <w:color w:val="000000"/>
                <w:sz w:val="16"/>
                <w:szCs w:val="16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16"/>
              </w:rPr>
              <w:t>В качестве моторного топлива вместо бензина используется газ. Его перерабатывают путем сжатия природного газа в компрессорном оборудовании. Основным компонентом является метан. Доставка купона.</w:t>
            </w:r>
          </w:p>
          <w:p w:rsidR="00747CD6" w:rsidRPr="009E10BB" w:rsidRDefault="004158D3" w:rsidP="004158D3">
            <w:pPr>
              <w:jc w:val="both"/>
              <w:rPr>
                <w:rFonts w:ascii="Arial Black" w:hAnsi="Arial Black" w:cs="Calibri"/>
                <w:color w:val="000000"/>
                <w:sz w:val="16"/>
                <w:szCs w:val="16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16"/>
              </w:rPr>
              <w:t xml:space="preserve">  АЗС должна быть расположена не далее 9 км от города Мецамор.</w:t>
            </w:r>
          </w:p>
        </w:tc>
        <w:tc>
          <w:tcPr>
            <w:tcW w:w="85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425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747CD6" w:rsidRPr="009E10BB" w:rsidRDefault="00B70848" w:rsidP="003C63FF">
            <w:pPr>
              <w:rPr>
                <w:rFonts w:ascii="Arial Black" w:hAnsi="Arial Black" w:cs="Calibri"/>
                <w:color w:val="000000"/>
                <w:sz w:val="20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0"/>
                <w:szCs w:val="22"/>
              </w:rPr>
              <w:t>114</w:t>
            </w:r>
            <w:r w:rsidR="004158D3" w:rsidRPr="009E10BB">
              <w:rPr>
                <w:rFonts w:ascii="Arial Black" w:hAnsi="Arial Black" w:cs="Calibri"/>
                <w:color w:val="000000"/>
                <w:sz w:val="20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Армавирская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область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РА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,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община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Мецамор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,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город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Мецамор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>, 1-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й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</w:rPr>
              <w:t>квартал</w:t>
            </w:r>
          </w:p>
        </w:tc>
        <w:tc>
          <w:tcPr>
            <w:tcW w:w="942" w:type="dxa"/>
            <w:vAlign w:val="bottom"/>
          </w:tcPr>
          <w:p w:rsidR="00747CD6" w:rsidRPr="009E10BB" w:rsidRDefault="00F55B41" w:rsidP="00747CD6">
            <w:pPr>
              <w:jc w:val="right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22"/>
              </w:rPr>
              <w:t>11400</w:t>
            </w:r>
          </w:p>
        </w:tc>
        <w:tc>
          <w:tcPr>
            <w:tcW w:w="1326" w:type="dxa"/>
            <w:vAlign w:val="center"/>
          </w:tcPr>
          <w:p w:rsidR="00747CD6" w:rsidRPr="009E10BB" w:rsidRDefault="00747CD6" w:rsidP="00587B6D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вступления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силу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587B6D" w:rsidRPr="009E10BB">
              <w:rPr>
                <w:rFonts w:asciiTheme="minorHAnsi" w:hAnsiTheme="minorHAnsi"/>
                <w:sz w:val="20"/>
                <w:szCs w:val="20"/>
                <w:lang w:val="hy-AM"/>
              </w:rPr>
              <w:t>29</w:t>
            </w:r>
            <w:r w:rsidR="00587B6D"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="00587B6D" w:rsidRPr="009E10BB">
              <w:rPr>
                <w:rFonts w:asciiTheme="minorHAnsi" w:hAnsiTheme="minorHAnsi"/>
                <w:sz w:val="20"/>
                <w:szCs w:val="20"/>
                <w:lang w:val="hy-AM"/>
              </w:rPr>
              <w:t>12</w:t>
            </w:r>
            <w:r w:rsidRPr="009E10BB">
              <w:rPr>
                <w:rFonts w:ascii="Arial Black" w:hAnsi="Arial Black"/>
                <w:sz w:val="18"/>
                <w:szCs w:val="20"/>
              </w:rPr>
              <w:t>.2022</w:t>
            </w:r>
            <w:r w:rsidRPr="009E10BB">
              <w:rPr>
                <w:rFonts w:ascii="Arial Black" w:hAnsi="Arial Black" w:cs="Calibri"/>
                <w:sz w:val="18"/>
                <w:szCs w:val="20"/>
              </w:rPr>
              <w:t>г</w:t>
            </w:r>
          </w:p>
        </w:tc>
      </w:tr>
    </w:tbl>
    <w:p w:rsidR="00423158" w:rsidRPr="009E10BB" w:rsidRDefault="00423158" w:rsidP="00423158">
      <w:pPr>
        <w:pStyle w:val="HTMLPreformatted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Продукция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должна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соответствовать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следующим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техническим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характеристикам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Preformatted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Доставка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товаров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может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быть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сокращена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20%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адекватном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финансовом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сокращении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за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счет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сокращения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количества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студентов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Preformatted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Транспортировка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разгрузка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хранение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за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счет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поставщика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Preformatted"/>
        <w:shd w:val="clear" w:color="auto" w:fill="F8F9FA"/>
        <w:rPr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Если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приглашении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указана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информация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производителе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товарный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знак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производитель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предлагаемого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участником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графа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Arial Armenian"/>
          <w:color w:val="202124"/>
          <w:szCs w:val="42"/>
        </w:rPr>
        <w:t>«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наименование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lastRenderedPageBreak/>
        <w:t>производителя</w:t>
      </w:r>
      <w:r w:rsidRPr="009E10BB">
        <w:rPr>
          <w:rStyle w:val="y2iqfc"/>
          <w:rFonts w:ascii="Arial Black" w:hAnsi="Arial Black" w:cs="Arial Armenian"/>
          <w:color w:val="202124"/>
          <w:szCs w:val="42"/>
        </w:rPr>
        <w:t>»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удаляется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.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случае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предусмотренном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договором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Продавец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должен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предоставить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Покупателю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гарантийное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письмо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или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сертификат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соответствия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от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производителя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или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его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представителя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Preformatted"/>
        <w:shd w:val="clear" w:color="auto" w:fill="F8F9FA"/>
        <w:rPr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***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доставки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случае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поэтапной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доставки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доставки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первого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этапа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должен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быть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установлен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менее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20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календарных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дней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что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исчисляется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день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выполнения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условия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выполнения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прав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обязанностей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стороны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предусмотренные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договором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вступает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силу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если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выбранный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участник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соглашается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поставить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более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короткие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.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поставки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может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превышать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25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декабря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текущего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года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Preformatted"/>
        <w:shd w:val="clear" w:color="auto" w:fill="F8F9FA"/>
        <w:rPr>
          <w:rFonts w:ascii="Arial Black" w:hAnsi="Arial Black"/>
          <w:color w:val="202124"/>
          <w:szCs w:val="42"/>
        </w:rPr>
      </w:pPr>
    </w:p>
    <w:tbl>
      <w:tblPr>
        <w:tblpPr w:leftFromText="180" w:rightFromText="180" w:vertAnchor="text" w:horzAnchor="page" w:tblpX="2638" w:tblpY="155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423158" w:rsidRPr="009E10BB" w:rsidTr="00423158">
        <w:tc>
          <w:tcPr>
            <w:tcW w:w="4536" w:type="dxa"/>
          </w:tcPr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  <w:lang w:val="nb-NO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 w:cs="Sylfaen"/>
                <w:b/>
                <w:bCs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i/>
                <w:sz w:val="20"/>
                <w:szCs w:val="20"/>
              </w:rPr>
              <w:t>ПОКУПАТЕЛЬ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  <w:lang w:val="en-US"/>
              </w:rPr>
              <w:t>_____________________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</w:p>
        </w:tc>
        <w:tc>
          <w:tcPr>
            <w:tcW w:w="4343" w:type="dxa"/>
          </w:tcPr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 w:cs="Sylfaen"/>
                <w:b/>
                <w:bCs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i/>
                <w:sz w:val="20"/>
                <w:szCs w:val="20"/>
              </w:rPr>
              <w:t>ПРОДАВЕЦ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  <w:lang w:val="en-US"/>
              </w:rPr>
              <w:t>______________________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.</w:t>
            </w:r>
          </w:p>
        </w:tc>
      </w:tr>
    </w:tbl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2E063C" w:rsidRPr="009E10BB" w:rsidRDefault="00071D1C" w:rsidP="002E063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  <w:r w:rsidR="002E063C"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="002E063C" w:rsidRPr="009E10BB">
        <w:rPr>
          <w:rFonts w:ascii="Arial Black" w:hAnsi="Arial Black"/>
          <w:i/>
          <w:sz w:val="20"/>
          <w:szCs w:val="20"/>
        </w:rPr>
        <w:t xml:space="preserve"> </w:t>
      </w:r>
      <w:r w:rsidR="002E063C" w:rsidRPr="009E10BB">
        <w:rPr>
          <w:rFonts w:ascii="Arial Black" w:hAnsi="Arial Black" w:cs="Arial"/>
          <w:i/>
          <w:sz w:val="20"/>
          <w:szCs w:val="20"/>
        </w:rPr>
        <w:t>№</w:t>
      </w:r>
      <w:r w:rsidR="002E063C" w:rsidRPr="009E10BB">
        <w:rPr>
          <w:rFonts w:ascii="Arial Black" w:hAnsi="Arial Black"/>
          <w:i/>
          <w:sz w:val="20"/>
          <w:szCs w:val="20"/>
        </w:rPr>
        <w:t xml:space="preserve"> 2</w:t>
      </w:r>
    </w:p>
    <w:p w:rsidR="002E063C" w:rsidRPr="009E10BB" w:rsidRDefault="002E063C" w:rsidP="002E063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Договору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под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кодом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1936CC" w:rsidRPr="009E10BB">
        <w:rPr>
          <w:rFonts w:ascii="Arial" w:hAnsi="Arial" w:cs="Arial"/>
          <w:b/>
          <w:i/>
          <w:lang w:val="af-ZA"/>
        </w:rPr>
        <w:t>ԱՄ</w:t>
      </w:r>
      <w:r w:rsidR="001936CC" w:rsidRPr="009E10BB">
        <w:rPr>
          <w:rFonts w:ascii="Arial Black" w:hAnsi="Arial Black"/>
          <w:b/>
          <w:i/>
          <w:lang w:val="af-ZA"/>
        </w:rPr>
        <w:t xml:space="preserve"> </w:t>
      </w:r>
      <w:r w:rsidR="001936CC" w:rsidRPr="009E10BB">
        <w:rPr>
          <w:rFonts w:ascii="Arial" w:hAnsi="Arial" w:cs="Arial"/>
          <w:b/>
          <w:i/>
          <w:lang w:val="af-ZA"/>
        </w:rPr>
        <w:t>ՄԲ</w:t>
      </w:r>
      <w:r w:rsidR="001936CC" w:rsidRPr="009E10BB">
        <w:rPr>
          <w:rFonts w:ascii="Arial Black" w:hAnsi="Arial Black"/>
          <w:b/>
          <w:i/>
          <w:lang w:val="af-ZA"/>
        </w:rPr>
        <w:t xml:space="preserve"> </w:t>
      </w:r>
      <w:r w:rsidR="001936CC" w:rsidRPr="009E10BB">
        <w:rPr>
          <w:rFonts w:ascii="Arial" w:hAnsi="Arial" w:cs="Arial"/>
          <w:b/>
          <w:i/>
          <w:lang w:val="af-ZA"/>
        </w:rPr>
        <w:t>ԳՀԱՊՁԲ</w:t>
      </w:r>
      <w:r w:rsidR="001936C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/>
          <w:i/>
          <w:sz w:val="20"/>
          <w:szCs w:val="20"/>
        </w:rPr>
        <w:tab/>
        <w:t>"</w:t>
      </w:r>
      <w:r w:rsidRPr="009E10BB">
        <w:rPr>
          <w:rFonts w:ascii="Arial Black" w:hAnsi="Arial Black"/>
          <w:i/>
          <w:sz w:val="20"/>
          <w:szCs w:val="20"/>
        </w:rPr>
        <w:tab/>
        <w:t>20</w:t>
      </w:r>
      <w:r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2E063C" w:rsidRPr="009E10BB" w:rsidRDefault="002E063C" w:rsidP="002E063C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ГРАФИК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ОПЛАТЫ</w:t>
      </w:r>
      <w:r w:rsidRPr="009E10BB">
        <w:rPr>
          <w:rStyle w:val="FootnoteReference"/>
          <w:rFonts w:ascii="Arial Black" w:hAnsi="Arial Black"/>
          <w:sz w:val="20"/>
          <w:szCs w:val="20"/>
        </w:rPr>
        <w:footnoteReference w:customMarkFollows="1" w:id="18"/>
        <w:t>*</w:t>
      </w:r>
    </w:p>
    <w:p w:rsidR="002E063C" w:rsidRPr="009E10BB" w:rsidRDefault="002E063C" w:rsidP="002E063C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</w:t>
      </w:r>
    </w:p>
    <w:p w:rsidR="002E063C" w:rsidRPr="009E10BB" w:rsidRDefault="002E063C" w:rsidP="00654493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-566"/>
        <w:tblW w:w="15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650"/>
        <w:gridCol w:w="3103"/>
        <w:gridCol w:w="558"/>
        <w:gridCol w:w="632"/>
        <w:gridCol w:w="610"/>
        <w:gridCol w:w="797"/>
        <w:gridCol w:w="710"/>
        <w:gridCol w:w="705"/>
        <w:gridCol w:w="706"/>
        <w:gridCol w:w="706"/>
        <w:gridCol w:w="805"/>
        <w:gridCol w:w="888"/>
        <w:gridCol w:w="822"/>
        <w:gridCol w:w="888"/>
        <w:gridCol w:w="846"/>
        <w:gridCol w:w="16"/>
      </w:tblGrid>
      <w:tr w:rsidR="002E063C" w:rsidRPr="009E10BB" w:rsidTr="001936CC">
        <w:trPr>
          <w:trHeight w:val="264"/>
        </w:trPr>
        <w:tc>
          <w:tcPr>
            <w:tcW w:w="15982" w:type="dxa"/>
            <w:gridSpan w:val="17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2E063C" w:rsidRPr="009E10BB" w:rsidTr="001936CC">
        <w:trPr>
          <w:trHeight w:val="1514"/>
        </w:trPr>
        <w:tc>
          <w:tcPr>
            <w:tcW w:w="1540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енного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приглашением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лота</w:t>
            </w:r>
          </w:p>
        </w:tc>
        <w:tc>
          <w:tcPr>
            <w:tcW w:w="1650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промежуточный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планом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закупок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классификации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ЕЗК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(CPV)</w:t>
            </w:r>
          </w:p>
        </w:tc>
        <w:tc>
          <w:tcPr>
            <w:tcW w:w="3103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9689" w:type="dxa"/>
            <w:gridSpan w:val="14"/>
            <w:vAlign w:val="center"/>
          </w:tcPr>
          <w:p w:rsidR="002E063C" w:rsidRPr="009E10BB" w:rsidRDefault="002E063C" w:rsidP="002E063C">
            <w:pPr>
              <w:widowControl w:val="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Оплату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товара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предусматривается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произвести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2021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месяцам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числе</w:t>
            </w:r>
            <w:r w:rsidRPr="009E10BB">
              <w:rPr>
                <w:rStyle w:val="FootnoteReference"/>
                <w:rFonts w:ascii="Arial Black" w:hAnsi="Arial Black"/>
                <w:sz w:val="20"/>
                <w:szCs w:val="20"/>
              </w:rPr>
              <w:footnoteReference w:customMarkFollows="1" w:id="19"/>
              <w:t>**</w:t>
            </w:r>
          </w:p>
        </w:tc>
      </w:tr>
      <w:tr w:rsidR="002E063C" w:rsidRPr="009E10BB" w:rsidTr="001936CC">
        <w:trPr>
          <w:gridAfter w:val="1"/>
          <w:wAfter w:w="16" w:type="dxa"/>
          <w:trHeight w:val="829"/>
        </w:trPr>
        <w:tc>
          <w:tcPr>
            <w:tcW w:w="1540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1650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3103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55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Янв</w:t>
            </w:r>
          </w:p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арь</w:t>
            </w:r>
          </w:p>
        </w:tc>
        <w:tc>
          <w:tcPr>
            <w:tcW w:w="632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Фев</w:t>
            </w:r>
          </w:p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раль</w:t>
            </w:r>
          </w:p>
        </w:tc>
        <w:tc>
          <w:tcPr>
            <w:tcW w:w="610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март</w:t>
            </w:r>
          </w:p>
        </w:tc>
        <w:tc>
          <w:tcPr>
            <w:tcW w:w="797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апрель</w:t>
            </w:r>
          </w:p>
        </w:tc>
        <w:tc>
          <w:tcPr>
            <w:tcW w:w="710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май</w:t>
            </w:r>
          </w:p>
        </w:tc>
        <w:tc>
          <w:tcPr>
            <w:tcW w:w="705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июнь</w:t>
            </w:r>
          </w:p>
        </w:tc>
        <w:tc>
          <w:tcPr>
            <w:tcW w:w="706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июль</w:t>
            </w:r>
          </w:p>
        </w:tc>
        <w:tc>
          <w:tcPr>
            <w:tcW w:w="706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август</w:t>
            </w:r>
          </w:p>
        </w:tc>
        <w:tc>
          <w:tcPr>
            <w:tcW w:w="805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сентябрь</w:t>
            </w:r>
          </w:p>
        </w:tc>
        <w:tc>
          <w:tcPr>
            <w:tcW w:w="88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октябрь</w:t>
            </w:r>
          </w:p>
        </w:tc>
        <w:tc>
          <w:tcPr>
            <w:tcW w:w="822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ноябрь</w:t>
            </w:r>
          </w:p>
        </w:tc>
        <w:tc>
          <w:tcPr>
            <w:tcW w:w="88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декабрь</w:t>
            </w:r>
          </w:p>
        </w:tc>
        <w:tc>
          <w:tcPr>
            <w:tcW w:w="846" w:type="dxa"/>
            <w:vAlign w:val="center"/>
          </w:tcPr>
          <w:p w:rsidR="002E063C" w:rsidRPr="009E10BB" w:rsidRDefault="002E063C" w:rsidP="002E063C">
            <w:pPr>
              <w:widowControl w:val="0"/>
              <w:ind w:right="-1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Всего</w:t>
            </w:r>
          </w:p>
        </w:tc>
      </w:tr>
      <w:tr w:rsidR="00747CD6" w:rsidRPr="009E10BB" w:rsidTr="001936CC">
        <w:trPr>
          <w:gridAfter w:val="1"/>
          <w:wAfter w:w="16" w:type="dxa"/>
          <w:trHeight w:val="170"/>
        </w:trPr>
        <w:tc>
          <w:tcPr>
            <w:tcW w:w="154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bottom"/>
          </w:tcPr>
          <w:p w:rsidR="00747CD6" w:rsidRPr="009E10BB" w:rsidRDefault="00477859" w:rsidP="00747CD6">
            <w:pPr>
              <w:jc w:val="right"/>
              <w:rPr>
                <w:rFonts w:ascii="Arial Black" w:hAnsi="Arial Black" w:cs="Calibri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sz w:val="22"/>
                <w:szCs w:val="22"/>
              </w:rPr>
              <w:t>09411710</w:t>
            </w:r>
          </w:p>
        </w:tc>
        <w:tc>
          <w:tcPr>
            <w:tcW w:w="3103" w:type="dxa"/>
            <w:vAlign w:val="center"/>
          </w:tcPr>
          <w:p w:rsidR="00747CD6" w:rsidRPr="009E10BB" w:rsidRDefault="007857AA" w:rsidP="00747CD6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  <w:tc>
          <w:tcPr>
            <w:tcW w:w="558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632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61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797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10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%</w:t>
            </w:r>
          </w:p>
        </w:tc>
        <w:tc>
          <w:tcPr>
            <w:tcW w:w="710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2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705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40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%</w:t>
            </w:r>
          </w:p>
        </w:tc>
        <w:tc>
          <w:tcPr>
            <w:tcW w:w="706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5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706" w:type="dxa"/>
          </w:tcPr>
          <w:p w:rsidR="00747CD6" w:rsidRPr="009E10BB" w:rsidRDefault="007857AA" w:rsidP="007857AA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6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05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7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88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8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22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9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88" w:type="dxa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100%</w:t>
            </w:r>
          </w:p>
        </w:tc>
        <w:tc>
          <w:tcPr>
            <w:tcW w:w="846" w:type="dxa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100%</w:t>
            </w:r>
          </w:p>
        </w:tc>
      </w:tr>
    </w:tbl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138F3" w:rsidRPr="009E10BB" w:rsidTr="00E22E51">
        <w:trPr>
          <w:jc w:val="center"/>
        </w:trPr>
        <w:tc>
          <w:tcPr>
            <w:tcW w:w="4536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ПОКУПАТЕЛЬ</w:t>
            </w:r>
          </w:p>
          <w:p w:rsidR="00071D1C" w:rsidRPr="009E10BB" w:rsidRDefault="00AB4EAB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ПРОДАВЕЦ</w:t>
            </w:r>
          </w:p>
          <w:p w:rsidR="00071D1C" w:rsidRPr="009E10BB" w:rsidRDefault="00AB4EAB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071D1C" w:rsidRPr="009E10BB" w:rsidRDefault="00071D1C" w:rsidP="00B46D58">
      <w:pPr>
        <w:widowControl w:val="0"/>
        <w:spacing w:after="160"/>
        <w:rPr>
          <w:rFonts w:ascii="Arial Black" w:hAnsi="Arial Black"/>
          <w:sz w:val="20"/>
          <w:szCs w:val="20"/>
        </w:rPr>
        <w:sectPr w:rsidR="00071D1C" w:rsidRPr="009E10BB" w:rsidSect="00B76ED4">
          <w:footnotePr>
            <w:pos w:val="beneathText"/>
          </w:footnotePr>
          <w:pgSz w:w="16838" w:h="11906" w:orient="landscape" w:code="9"/>
          <w:pgMar w:top="567" w:right="1418" w:bottom="851" w:left="1418" w:header="561" w:footer="561" w:gutter="0"/>
          <w:cols w:space="720"/>
        </w:sect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3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Договору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под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кодом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E67FD5"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/>
          <w:i/>
          <w:sz w:val="20"/>
          <w:szCs w:val="20"/>
        </w:rPr>
        <w:t>20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 w:cs="Sylfaen"/>
          <w:b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5003"/>
      </w:tblGrid>
      <w:tr w:rsidR="00B138F3" w:rsidRPr="009E10BB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EB713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Сторона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место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нахождения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</w:t>
            </w:r>
          </w:p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</w:t>
            </w:r>
            <w:r w:rsidRPr="009E10BB">
              <w:rPr>
                <w:rFonts w:ascii="Arial Black" w:hAnsi="Arial Black"/>
                <w:sz w:val="20"/>
                <w:szCs w:val="20"/>
              </w:rPr>
              <w:t>_</w:t>
            </w:r>
          </w:p>
        </w:tc>
        <w:tc>
          <w:tcPr>
            <w:tcW w:w="0" w:type="auto"/>
            <w:vAlign w:val="center"/>
          </w:tcPr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Заказчик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</w:t>
            </w:r>
          </w:p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место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нахождения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</w:t>
            </w:r>
          </w:p>
        </w:tc>
      </w:tr>
    </w:tbl>
    <w:p w:rsidR="0038400D" w:rsidRPr="009E10BB" w:rsidRDefault="0038400D" w:rsidP="00B46D58">
      <w:pPr>
        <w:widowControl w:val="0"/>
        <w:spacing w:after="160"/>
        <w:ind w:firstLine="375"/>
        <w:rPr>
          <w:rFonts w:ascii="Arial Black" w:hAnsi="Arial Black"/>
          <w:iCs/>
          <w:sz w:val="20"/>
          <w:szCs w:val="20"/>
        </w:rPr>
      </w:pPr>
    </w:p>
    <w:p w:rsidR="0038400D" w:rsidRPr="009E10BB" w:rsidRDefault="0038400D" w:rsidP="00B46D58">
      <w:pPr>
        <w:widowControl w:val="0"/>
        <w:spacing w:after="160"/>
        <w:ind w:left="567" w:right="467"/>
        <w:jc w:val="center"/>
        <w:rPr>
          <w:rFonts w:ascii="Arial Black" w:hAnsi="Arial Black"/>
          <w:iCs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АКТ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Arial"/>
          <w:b/>
          <w:sz w:val="20"/>
          <w:szCs w:val="20"/>
        </w:rPr>
        <w:t>№</w:t>
      </w:r>
    </w:p>
    <w:p w:rsidR="0038400D" w:rsidRPr="009E10BB" w:rsidRDefault="0038400D" w:rsidP="00B46D58">
      <w:pPr>
        <w:widowControl w:val="0"/>
        <w:spacing w:after="160"/>
        <w:ind w:left="567" w:right="467"/>
        <w:jc w:val="center"/>
        <w:rPr>
          <w:rFonts w:ascii="Arial Black" w:hAnsi="Arial Black"/>
          <w:b/>
          <w:bCs/>
          <w:iCs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ПРИЕМА</w:t>
      </w:r>
      <w:r w:rsidRPr="009E10BB">
        <w:rPr>
          <w:rFonts w:ascii="Arial Black" w:hAnsi="Arial Black"/>
          <w:b/>
          <w:sz w:val="20"/>
          <w:szCs w:val="20"/>
        </w:rPr>
        <w:t>-</w:t>
      </w:r>
      <w:r w:rsidRPr="009E10BB">
        <w:rPr>
          <w:rFonts w:ascii="Arial Black" w:hAnsi="Arial Black" w:cs="Calibri"/>
          <w:b/>
          <w:sz w:val="20"/>
          <w:szCs w:val="20"/>
        </w:rPr>
        <w:t>ПЕРЕДАЧИ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РЕЗУЛЬТАТОВ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="00AB4EAB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ИСПОЛНЕНИЯ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ДОГОВОРАИЛИ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ЕГО</w:t>
      </w:r>
      <w:r w:rsidRPr="009E10BB">
        <w:rPr>
          <w:rFonts w:ascii="Arial Black" w:hAnsi="Arial Black"/>
          <w:b/>
          <w:sz w:val="20"/>
          <w:szCs w:val="20"/>
        </w:rPr>
        <w:t xml:space="preserve"> </w:t>
      </w:r>
      <w:r w:rsidRPr="009E10BB">
        <w:rPr>
          <w:rFonts w:ascii="Arial Black" w:hAnsi="Arial Black" w:cs="Calibri"/>
          <w:b/>
          <w:sz w:val="20"/>
          <w:szCs w:val="20"/>
        </w:rPr>
        <w:t>ЧАСТИ</w:t>
      </w:r>
    </w:p>
    <w:p w:rsidR="0038400D" w:rsidRPr="009E10BB" w:rsidRDefault="0038400D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Arial Black" w:hAnsi="Arial Black"/>
          <w:b/>
          <w:bCs/>
          <w:iCs/>
        </w:rPr>
      </w:pPr>
    </w:p>
    <w:p w:rsidR="0038400D" w:rsidRPr="009E10BB" w:rsidRDefault="0038400D" w:rsidP="00B46D58">
      <w:pPr>
        <w:pStyle w:val="BodyTextIndent"/>
        <w:widowControl w:val="0"/>
        <w:tabs>
          <w:tab w:val="left" w:pos="1134"/>
          <w:tab w:val="left" w:pos="1843"/>
        </w:tabs>
        <w:spacing w:after="160" w:line="240" w:lineRule="auto"/>
        <w:ind w:firstLine="540"/>
        <w:rPr>
          <w:rFonts w:ascii="Arial Black" w:hAnsi="Arial Black"/>
          <w:iCs/>
        </w:rPr>
      </w:pPr>
      <w:r w:rsidRPr="009E10BB">
        <w:rPr>
          <w:rFonts w:ascii="Arial Black" w:hAnsi="Arial Black"/>
        </w:rPr>
        <w:t>"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/>
        </w:rPr>
        <w:t>" "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/>
        </w:rPr>
        <w:t>"20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г</w:t>
      </w:r>
      <w:r w:rsidRPr="009E10BB">
        <w:rPr>
          <w:rFonts w:ascii="Arial Black" w:hAnsi="Arial Black"/>
        </w:rPr>
        <w:t>.</w:t>
      </w:r>
    </w:p>
    <w:p w:rsidR="0038400D" w:rsidRPr="009E10BB" w:rsidRDefault="0038400D" w:rsidP="00B46D58">
      <w:pPr>
        <w:pStyle w:val="NormalWeb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>)</w:t>
      </w:r>
      <w:r w:rsidR="00196F14" w:rsidRPr="009E10BB">
        <w:rPr>
          <w:rFonts w:ascii="Arial Black" w:hAnsi="Arial Black"/>
          <w:sz w:val="20"/>
          <w:szCs w:val="20"/>
        </w:rPr>
        <w:t>_</w:t>
      </w:r>
      <w:r w:rsidR="00F71F29" w:rsidRPr="009E10BB">
        <w:rPr>
          <w:rFonts w:ascii="Arial Black" w:hAnsi="Arial Black"/>
          <w:sz w:val="20"/>
          <w:szCs w:val="20"/>
        </w:rPr>
        <w:t>_______</w:t>
      </w:r>
      <w:r w:rsidR="00196F14" w:rsidRPr="009E10BB">
        <w:rPr>
          <w:rFonts w:ascii="Arial Black" w:hAnsi="Arial Black"/>
          <w:sz w:val="20"/>
          <w:szCs w:val="20"/>
        </w:rPr>
        <w:t>_</w:t>
      </w:r>
      <w:r w:rsidR="00F71F29" w:rsidRPr="009E10BB">
        <w:rPr>
          <w:rFonts w:ascii="Arial Black" w:hAnsi="Arial Black"/>
          <w:sz w:val="20"/>
          <w:szCs w:val="20"/>
        </w:rPr>
        <w:t>__</w:t>
      </w:r>
      <w:r w:rsidR="00196F14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>__________________</w:t>
      </w:r>
    </w:p>
    <w:p w:rsidR="0038400D" w:rsidRPr="009E10BB" w:rsidRDefault="0038400D" w:rsidP="00B46D58">
      <w:pPr>
        <w:pStyle w:val="NormalWeb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"___</w:t>
      </w:r>
      <w:r w:rsidR="00196F14" w:rsidRPr="009E10BB">
        <w:rPr>
          <w:rFonts w:ascii="Arial Black" w:hAnsi="Arial Black"/>
          <w:sz w:val="20"/>
          <w:szCs w:val="20"/>
        </w:rPr>
        <w:t>___</w:t>
      </w:r>
      <w:r w:rsidR="00F71F29" w:rsidRPr="009E10BB">
        <w:rPr>
          <w:rFonts w:ascii="Arial Black" w:hAnsi="Arial Black"/>
          <w:sz w:val="20"/>
          <w:szCs w:val="20"/>
        </w:rPr>
        <w:t>___</w:t>
      </w:r>
      <w:r w:rsidRPr="009E10BB">
        <w:rPr>
          <w:rFonts w:ascii="Arial Black" w:hAnsi="Arial Black"/>
          <w:sz w:val="20"/>
          <w:szCs w:val="20"/>
        </w:rPr>
        <w:t>_" "______</w:t>
      </w:r>
      <w:r w:rsidR="00196F14" w:rsidRPr="009E10BB">
        <w:rPr>
          <w:rFonts w:ascii="Arial Black" w:hAnsi="Arial Black"/>
          <w:sz w:val="20"/>
          <w:szCs w:val="20"/>
        </w:rPr>
        <w:t>_______</w:t>
      </w:r>
      <w:r w:rsidRPr="009E10BB">
        <w:rPr>
          <w:rFonts w:ascii="Arial Black" w:hAnsi="Arial Black"/>
          <w:sz w:val="20"/>
          <w:szCs w:val="20"/>
        </w:rPr>
        <w:t xml:space="preserve">__________" 20 </w:t>
      </w:r>
      <w:r w:rsidR="00196F14" w:rsidRPr="009E10BB">
        <w:rPr>
          <w:rFonts w:ascii="Arial Black" w:hAnsi="Arial Black"/>
          <w:sz w:val="20"/>
          <w:szCs w:val="20"/>
        </w:rPr>
        <w:t>___</w:t>
      </w:r>
      <w:r w:rsidR="00F71F29" w:rsidRPr="009E10BB">
        <w:rPr>
          <w:rFonts w:ascii="Arial Black" w:hAnsi="Arial Black"/>
          <w:sz w:val="20"/>
          <w:szCs w:val="20"/>
        </w:rPr>
        <w:t>___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.</w:t>
      </w:r>
    </w:p>
    <w:p w:rsidR="0038400D" w:rsidRPr="009E10BB" w:rsidRDefault="0038400D" w:rsidP="00B46D58">
      <w:pPr>
        <w:pStyle w:val="NormalWeb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____</w:t>
      </w:r>
      <w:r w:rsidR="00196F14" w:rsidRPr="009E10BB">
        <w:rPr>
          <w:rFonts w:ascii="Arial Black" w:hAnsi="Arial Black"/>
          <w:sz w:val="20"/>
          <w:szCs w:val="20"/>
        </w:rPr>
        <w:t>_____________</w:t>
      </w:r>
      <w:r w:rsidR="00F71F29" w:rsidRPr="009E10BB">
        <w:rPr>
          <w:rFonts w:ascii="Arial Black" w:hAnsi="Arial Black"/>
          <w:sz w:val="20"/>
          <w:szCs w:val="20"/>
        </w:rPr>
        <w:t>___________________________________</w:t>
      </w:r>
      <w:r w:rsidRPr="009E10BB">
        <w:rPr>
          <w:rFonts w:ascii="Arial Black" w:hAnsi="Arial Black"/>
          <w:sz w:val="20"/>
          <w:szCs w:val="20"/>
        </w:rPr>
        <w:t>______</w:t>
      </w:r>
    </w:p>
    <w:p w:rsidR="00AB4EAB" w:rsidRPr="009E10BB" w:rsidRDefault="0038400D" w:rsidP="00B46D58">
      <w:pPr>
        <w:widowControl w:val="0"/>
        <w:tabs>
          <w:tab w:val="left" w:pos="5954"/>
          <w:tab w:val="left" w:pos="6663"/>
          <w:tab w:val="left" w:pos="7513"/>
        </w:tabs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Заказчик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основание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относящийся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исполнению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счет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фактуру</w:t>
      </w:r>
      <w:r w:rsidRPr="009E10BB">
        <w:rPr>
          <w:rFonts w:ascii="Arial Black" w:hAnsi="Arial Black"/>
          <w:sz w:val="20"/>
          <w:szCs w:val="20"/>
        </w:rPr>
        <w:t xml:space="preserve"> N __</w:t>
      </w:r>
      <w:r w:rsidR="00F71F29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 xml:space="preserve">_ , </w:t>
      </w:r>
      <w:r w:rsidRPr="009E10BB">
        <w:rPr>
          <w:rFonts w:ascii="Arial Black" w:hAnsi="Arial Black" w:cs="Calibri"/>
          <w:sz w:val="20"/>
          <w:szCs w:val="20"/>
        </w:rPr>
        <w:t>выписанный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>""</w:t>
      </w:r>
      <w:r w:rsidR="00D52566" w:rsidRPr="009E10BB">
        <w:rPr>
          <w:rFonts w:ascii="Arial Black" w:hAnsi="Arial Black"/>
          <w:sz w:val="20"/>
          <w:szCs w:val="20"/>
        </w:rPr>
        <w:tab/>
      </w:r>
      <w:r w:rsidR="00AB4EAB"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20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., </w:t>
      </w:r>
      <w:r w:rsidRPr="009E10BB">
        <w:rPr>
          <w:rFonts w:ascii="Arial Black" w:hAnsi="Arial Black" w:cs="Calibri"/>
          <w:sz w:val="20"/>
          <w:szCs w:val="20"/>
        </w:rPr>
        <w:t>составили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следующем</w:t>
      </w:r>
      <w:r w:rsidRPr="009E10BB">
        <w:rPr>
          <w:rFonts w:ascii="Arial Black" w:hAnsi="Arial Black"/>
          <w:sz w:val="20"/>
          <w:szCs w:val="20"/>
        </w:rPr>
        <w:t>:</w:t>
      </w:r>
      <w:r w:rsidR="00AB4EAB" w:rsidRPr="009E10BB">
        <w:rPr>
          <w:rFonts w:ascii="Arial Black" w:hAnsi="Arial Black"/>
          <w:sz w:val="20"/>
          <w:szCs w:val="20"/>
        </w:rPr>
        <w:br w:type="page"/>
      </w:r>
    </w:p>
    <w:p w:rsidR="0038400D" w:rsidRPr="009E10BB" w:rsidRDefault="0038400D" w:rsidP="00B46D58">
      <w:pPr>
        <w:widowControl w:val="0"/>
        <w:spacing w:after="160"/>
        <w:ind w:firstLine="567"/>
        <w:jc w:val="both"/>
        <w:rPr>
          <w:rFonts w:ascii="Arial Black" w:hAnsi="Arial Black"/>
          <w:i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поставила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следующие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товары</w:t>
      </w:r>
      <w:r w:rsidRPr="009E10BB">
        <w:rPr>
          <w:rFonts w:ascii="Arial Black" w:hAnsi="Arial Black"/>
          <w:sz w:val="20"/>
          <w:szCs w:val="20"/>
        </w:rPr>
        <w:t>:</w:t>
      </w: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088"/>
        <w:gridCol w:w="1440"/>
        <w:gridCol w:w="1299"/>
        <w:gridCol w:w="1276"/>
        <w:gridCol w:w="1418"/>
        <w:gridCol w:w="1275"/>
        <w:gridCol w:w="1134"/>
        <w:gridCol w:w="1333"/>
      </w:tblGrid>
      <w:tr w:rsidR="00B138F3" w:rsidRPr="009E10BB" w:rsidTr="00AB4EAB">
        <w:trPr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sz w:val="20"/>
                <w:szCs w:val="20"/>
              </w:rPr>
              <w:t>№</w:t>
            </w:r>
          </w:p>
        </w:tc>
        <w:tc>
          <w:tcPr>
            <w:tcW w:w="10263" w:type="dxa"/>
            <w:gridSpan w:val="8"/>
            <w:shd w:val="clear" w:color="auto" w:fill="auto"/>
            <w:vAlign w:val="center"/>
          </w:tcPr>
          <w:p w:rsidR="0038400D" w:rsidRPr="009E10BB" w:rsidRDefault="0038400D" w:rsidP="00B46D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Поставленные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товары</w:t>
            </w:r>
          </w:p>
        </w:tc>
      </w:tr>
      <w:tr w:rsidR="00B138F3" w:rsidRPr="009E10BB" w:rsidTr="00AB4EAB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краткое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изложение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технической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характеристики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количественный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показатель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срок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исполнения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400D" w:rsidRPr="009E10BB" w:rsidRDefault="00A20240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умма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подлежащая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уплате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тыс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драмов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:rsidR="0038400D" w:rsidRPr="009E10BB" w:rsidRDefault="00A20240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рок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графику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оплаты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AB4EAB">
        <w:trPr>
          <w:trHeight w:val="1105"/>
          <w:jc w:val="center"/>
        </w:trPr>
        <w:tc>
          <w:tcPr>
            <w:tcW w:w="4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графику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утвержденному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графику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утвержденному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Договором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AB4EAB">
        <w:trPr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38400D" w:rsidRPr="009E10BB" w:rsidTr="00AB4EAB">
        <w:trPr>
          <w:jc w:val="center"/>
        </w:trPr>
        <w:tc>
          <w:tcPr>
            <w:tcW w:w="442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:rsidR="0038400D" w:rsidRPr="009E10BB" w:rsidRDefault="0038400D" w:rsidP="00B46D58">
            <w:pPr>
              <w:pStyle w:val="NormalWeb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38400D" w:rsidRPr="009E10BB" w:rsidRDefault="0038400D" w:rsidP="00B46D58">
      <w:pPr>
        <w:widowControl w:val="0"/>
        <w:spacing w:after="160"/>
        <w:ind w:firstLine="375"/>
        <w:jc w:val="both"/>
        <w:rPr>
          <w:rFonts w:ascii="Arial Black" w:hAnsi="Arial Black" w:cs="Arial"/>
          <w:iCs/>
          <w:sz w:val="20"/>
          <w:szCs w:val="20"/>
          <w:lang w:val="en-US"/>
        </w:rPr>
      </w:pPr>
    </w:p>
    <w:p w:rsidR="0038400D" w:rsidRPr="009E10BB" w:rsidRDefault="0038400D" w:rsidP="00B46D58">
      <w:pPr>
        <w:widowControl w:val="0"/>
        <w:spacing w:after="160"/>
        <w:ind w:firstLine="567"/>
        <w:jc w:val="both"/>
        <w:rPr>
          <w:rFonts w:ascii="Arial Black" w:hAnsi="Arial Black"/>
          <w:iCs/>
          <w:snapToGrid w:val="0"/>
          <w:sz w:val="20"/>
          <w:szCs w:val="20"/>
        </w:rPr>
      </w:pPr>
      <w:r w:rsidRPr="009E10BB">
        <w:rPr>
          <w:rFonts w:ascii="Arial Black" w:hAnsi="Arial Black" w:cs="Calibri"/>
          <w:snapToGrid w:val="0"/>
          <w:sz w:val="20"/>
          <w:szCs w:val="20"/>
        </w:rPr>
        <w:t>Счет</w:t>
      </w:r>
      <w:r w:rsidRPr="009E10BB">
        <w:rPr>
          <w:rFonts w:ascii="Arial Black" w:hAnsi="Arial Black"/>
          <w:snapToGrid w:val="0"/>
          <w:sz w:val="20"/>
          <w:szCs w:val="20"/>
        </w:rPr>
        <w:t>-</w:t>
      </w:r>
      <w:r w:rsidRPr="009E10BB">
        <w:rPr>
          <w:rFonts w:ascii="Arial Black" w:hAnsi="Arial Black" w:cs="Calibri"/>
          <w:snapToGrid w:val="0"/>
          <w:sz w:val="20"/>
          <w:szCs w:val="20"/>
        </w:rPr>
        <w:t>фактура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и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положительное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заключение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napToGrid w:val="0"/>
          <w:sz w:val="20"/>
          <w:szCs w:val="20"/>
        </w:rPr>
        <w:t>послужившие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основанием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для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подтверждения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в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двустороннем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порядке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настоящего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napToGrid w:val="0"/>
          <w:sz w:val="20"/>
          <w:szCs w:val="20"/>
        </w:rPr>
        <w:t>Акта</w:t>
      </w:r>
      <w:r w:rsidRPr="009E10BB">
        <w:rPr>
          <w:rFonts w:ascii="Arial Black" w:hAnsi="Arial Black"/>
          <w:snapToGrid w:val="0"/>
          <w:sz w:val="20"/>
          <w:szCs w:val="20"/>
        </w:rPr>
        <w:t>,</w:t>
      </w:r>
      <w:r w:rsidRPr="009E10BB">
        <w:rPr>
          <w:rFonts w:ascii="Arial Black" w:hAnsi="Arial Black" w:cs="Calibri"/>
          <w:sz w:val="20"/>
          <w:szCs w:val="20"/>
        </w:rPr>
        <w:t>являются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составляющей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частью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настоящего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прилагаются</w:t>
      </w:r>
      <w:r w:rsidRPr="009E10BB">
        <w:rPr>
          <w:rFonts w:ascii="Arial Black" w:hAnsi="Arial Black"/>
          <w:sz w:val="20"/>
          <w:szCs w:val="20"/>
        </w:rPr>
        <w:t>.</w:t>
      </w:r>
    </w:p>
    <w:p w:rsidR="0038400D" w:rsidRPr="009E10BB" w:rsidRDefault="0038400D" w:rsidP="00B46D58">
      <w:pPr>
        <w:widowControl w:val="0"/>
        <w:spacing w:after="160"/>
        <w:ind w:firstLine="375"/>
        <w:jc w:val="both"/>
        <w:rPr>
          <w:rFonts w:ascii="Arial Black" w:hAnsi="Arial Black"/>
          <w:iCs/>
          <w:snapToGrid w:val="0"/>
          <w:sz w:val="20"/>
          <w:szCs w:val="20"/>
        </w:rPr>
      </w:pP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B138F3" w:rsidRPr="009E10BB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передал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принят</w:t>
            </w:r>
          </w:p>
        </w:tc>
      </w:tr>
      <w:tr w:rsidR="00B138F3" w:rsidRPr="009E10BB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</w:t>
            </w:r>
            <w:r w:rsidR="00196F14" w:rsidRPr="009E10BB">
              <w:rPr>
                <w:rFonts w:ascii="Arial Black" w:hAnsi="Arial Black"/>
                <w:sz w:val="20"/>
                <w:szCs w:val="20"/>
              </w:rPr>
              <w:t>________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___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B138F3" w:rsidRPr="009E10BB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_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</w:tr>
      <w:tr w:rsidR="00B138F3" w:rsidRPr="009E10BB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196F14" w:rsidRPr="009E10BB" w:rsidRDefault="00196F14" w:rsidP="00B46D58">
      <w:pPr>
        <w:widowControl w:val="0"/>
        <w:spacing w:after="160"/>
        <w:jc w:val="right"/>
        <w:rPr>
          <w:rFonts w:ascii="Arial Black" w:hAnsi="Arial Black" w:cs="Sylfaen"/>
          <w:b/>
          <w:sz w:val="20"/>
          <w:szCs w:val="20"/>
        </w:rPr>
      </w:pPr>
    </w:p>
    <w:p w:rsidR="00196F14" w:rsidRPr="009E10BB" w:rsidRDefault="00196F14" w:rsidP="00B46D58">
      <w:pPr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 w:cs="Sylfaen"/>
          <w:b/>
          <w:sz w:val="20"/>
          <w:szCs w:val="20"/>
        </w:rPr>
        <w:br w:type="page"/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3.1</w:t>
      </w:r>
    </w:p>
    <w:p w:rsidR="00341A74" w:rsidRPr="009E10BB" w:rsidRDefault="00341A74" w:rsidP="00B46D58">
      <w:pPr>
        <w:widowControl w:val="0"/>
        <w:spacing w:after="160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Договору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под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Pr="009E10BB">
        <w:rPr>
          <w:rFonts w:ascii="Arial Black" w:hAnsi="Arial Black" w:cs="Calibri"/>
          <w:i/>
          <w:sz w:val="20"/>
          <w:szCs w:val="20"/>
        </w:rPr>
        <w:t>кодом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196F14" w:rsidRPr="009E10BB">
        <w:rPr>
          <w:rFonts w:ascii="Arial Black" w:hAnsi="Arial Black" w:cs="Sylfaen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Pr="009E10BB">
        <w:rPr>
          <w:rFonts w:ascii="Arial Black" w:hAnsi="Arial Black"/>
          <w:i/>
          <w:sz w:val="20"/>
          <w:szCs w:val="20"/>
        </w:rPr>
        <w:t xml:space="preserve"> </w:t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/>
          <w:i/>
          <w:sz w:val="20"/>
          <w:szCs w:val="20"/>
        </w:rPr>
        <w:t>20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center"/>
        <w:rPr>
          <w:rFonts w:ascii="Arial Black" w:hAnsi="Arial Black" w:cs="Sylfaen"/>
          <w:b/>
          <w:bCs/>
          <w:sz w:val="20"/>
          <w:szCs w:val="20"/>
        </w:rPr>
      </w:pPr>
    </w:p>
    <w:p w:rsidR="00071D1C" w:rsidRPr="009E10BB" w:rsidRDefault="00196F14" w:rsidP="00B46D58">
      <w:pPr>
        <w:widowControl w:val="0"/>
        <w:spacing w:after="160"/>
        <w:jc w:val="center"/>
        <w:rPr>
          <w:rFonts w:ascii="Arial Black" w:hAnsi="Arial Black" w:cs="Sylfaen"/>
          <w:b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 w:cs="Arial Armenian"/>
          <w:sz w:val="20"/>
          <w:szCs w:val="20"/>
        </w:rPr>
        <w:t>———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 w:cs="Sylfaen"/>
          <w:b/>
          <w:b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относительно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фиксирования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факта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результата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center"/>
        <w:rPr>
          <w:rFonts w:ascii="Arial Black" w:hAnsi="Arial Black" w:cs="Sylfaen"/>
          <w:sz w:val="20"/>
          <w:szCs w:val="20"/>
        </w:rPr>
      </w:pPr>
    </w:p>
    <w:p w:rsidR="006B3AE3" w:rsidRPr="009E10BB" w:rsidRDefault="006B3AE3" w:rsidP="00B46D58">
      <w:pPr>
        <w:widowControl w:val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фиксируется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рамках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закупки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______________,</w:t>
      </w:r>
    </w:p>
    <w:p w:rsidR="006B3AE3" w:rsidRPr="009E10BB" w:rsidRDefault="006B3AE3" w:rsidP="00B46D58">
      <w:pPr>
        <w:widowControl w:val="0"/>
        <w:spacing w:after="120"/>
        <w:ind w:left="7371" w:hanging="141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</w:p>
    <w:p w:rsidR="006B3AE3" w:rsidRPr="009E10BB" w:rsidRDefault="006B3AE3" w:rsidP="00B46D58">
      <w:pPr>
        <w:widowControl w:val="0"/>
        <w:tabs>
          <w:tab w:val="left" w:pos="4480"/>
        </w:tabs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заключенного</w:t>
      </w:r>
      <w:r w:rsidRPr="009E10BB">
        <w:rPr>
          <w:rFonts w:ascii="Arial Black" w:hAnsi="Arial Black"/>
          <w:sz w:val="20"/>
          <w:szCs w:val="20"/>
        </w:rPr>
        <w:t xml:space="preserve"> __________________ 20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между</w:t>
      </w:r>
      <w:r w:rsidRPr="009E10BB">
        <w:rPr>
          <w:rFonts w:ascii="Arial Black" w:hAnsi="Arial Black"/>
          <w:sz w:val="20"/>
          <w:szCs w:val="20"/>
        </w:rPr>
        <w:t xml:space="preserve"> _____________________________</w:t>
      </w:r>
    </w:p>
    <w:p w:rsidR="006B3AE3" w:rsidRPr="009E10BB" w:rsidRDefault="006B3AE3" w:rsidP="00B46D58">
      <w:pPr>
        <w:widowControl w:val="0"/>
        <w:tabs>
          <w:tab w:val="left" w:pos="6379"/>
        </w:tabs>
        <w:spacing w:after="120"/>
        <w:ind w:left="1701" w:right="-360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дата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заключения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Покупателя</w:t>
      </w:r>
    </w:p>
    <w:p w:rsidR="006B3AE3" w:rsidRPr="009E10BB" w:rsidRDefault="006B3AE3" w:rsidP="00B46D58">
      <w:pPr>
        <w:widowControl w:val="0"/>
        <w:tabs>
          <w:tab w:val="left" w:pos="360"/>
          <w:tab w:val="left" w:pos="540"/>
        </w:tabs>
        <w:ind w:right="-2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________________________________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), </w:t>
      </w:r>
    </w:p>
    <w:p w:rsidR="006B3AE3" w:rsidRPr="009E10BB" w:rsidRDefault="006B3AE3" w:rsidP="00B46D58">
      <w:pPr>
        <w:widowControl w:val="0"/>
        <w:spacing w:after="120"/>
        <w:ind w:left="3544" w:right="-3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Продавца</w:t>
      </w:r>
    </w:p>
    <w:p w:rsidR="00071D1C" w:rsidRPr="009E10BB" w:rsidRDefault="006B3AE3" w:rsidP="00B46D58">
      <w:pPr>
        <w:widowControl w:val="0"/>
        <w:tabs>
          <w:tab w:val="left" w:pos="360"/>
          <w:tab w:val="left" w:pos="540"/>
        </w:tabs>
        <w:spacing w:after="160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_______ 20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передал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целью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Покупателю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нижеуказанные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товары</w:t>
      </w:r>
      <w:r w:rsidRPr="009E10BB">
        <w:rPr>
          <w:rFonts w:ascii="Arial Black" w:hAnsi="Arial Black"/>
          <w:sz w:val="20"/>
          <w:szCs w:val="20"/>
        </w:rPr>
        <w:t>:</w:t>
      </w:r>
    </w:p>
    <w:tbl>
      <w:tblPr>
        <w:tblW w:w="7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1"/>
        <w:gridCol w:w="2038"/>
        <w:gridCol w:w="1889"/>
      </w:tblGrid>
      <w:tr w:rsidR="00B138F3" w:rsidRPr="009E10BB" w:rsidTr="007072C5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B138F3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16519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F494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единица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измерения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F494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объем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</w:tr>
      <w:tr w:rsidR="00071D1C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</w:tr>
    </w:tbl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both"/>
        <w:rPr>
          <w:rFonts w:ascii="Arial Black" w:hAnsi="Arial Black" w:cs="Sylfaen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составлен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экземплярах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каждой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из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сторон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предоставляется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по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одному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экземпляру</w:t>
      </w:r>
      <w:r w:rsidRPr="009E10BB">
        <w:rPr>
          <w:rFonts w:ascii="Arial Black" w:hAnsi="Arial Black"/>
          <w:sz w:val="20"/>
          <w:szCs w:val="20"/>
        </w:rPr>
        <w:t>.</w:t>
      </w:r>
    </w:p>
    <w:p w:rsidR="00B138F3" w:rsidRPr="009E10BB" w:rsidRDefault="00B138F3" w:rsidP="00B138F3">
      <w:pPr>
        <w:rPr>
          <w:rFonts w:ascii="Arial Black" w:hAnsi="Arial Black"/>
          <w:sz w:val="20"/>
          <w:szCs w:val="20"/>
        </w:rPr>
      </w:pPr>
    </w:p>
    <w:p w:rsidR="00071D1C" w:rsidRPr="009E10BB" w:rsidRDefault="00071D1C" w:rsidP="00B138F3">
      <w:pPr>
        <w:rPr>
          <w:rFonts w:ascii="Arial Black" w:hAnsi="Arial Black"/>
          <w:sz w:val="20"/>
          <w:szCs w:val="20"/>
          <w:lang w:val="en-US"/>
        </w:rPr>
      </w:pPr>
      <w:r w:rsidRPr="009E10BB">
        <w:rPr>
          <w:rFonts w:ascii="Arial Black" w:hAnsi="Arial Black" w:cs="Calibri"/>
          <w:sz w:val="20"/>
          <w:szCs w:val="20"/>
        </w:rPr>
        <w:t>СТОРОНЫ</w:t>
      </w:r>
    </w:p>
    <w:p w:rsidR="007072C5" w:rsidRPr="009E10BB" w:rsidRDefault="007072C5" w:rsidP="00B46D58">
      <w:pPr>
        <w:widowControl w:val="0"/>
        <w:spacing w:after="160"/>
        <w:jc w:val="center"/>
        <w:rPr>
          <w:rFonts w:ascii="Arial Black" w:hAnsi="Arial Black" w:cs="Sylfaen"/>
          <w:sz w:val="20"/>
          <w:szCs w:val="20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50"/>
        <w:gridCol w:w="4836"/>
      </w:tblGrid>
      <w:tr w:rsidR="00B138F3" w:rsidRPr="009E10BB" w:rsidTr="007072C5">
        <w:tc>
          <w:tcPr>
            <w:tcW w:w="4450" w:type="dxa"/>
          </w:tcPr>
          <w:p w:rsidR="00071D1C" w:rsidRPr="009E10BB" w:rsidRDefault="00071D1C" w:rsidP="00B46D58">
            <w:pPr>
              <w:widowControl w:val="0"/>
              <w:tabs>
                <w:tab w:val="left" w:pos="360"/>
                <w:tab w:val="left" w:pos="540"/>
              </w:tabs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Передал</w:t>
            </w:r>
          </w:p>
        </w:tc>
        <w:tc>
          <w:tcPr>
            <w:tcW w:w="4836" w:type="dxa"/>
          </w:tcPr>
          <w:p w:rsidR="00071D1C" w:rsidRPr="009E10BB" w:rsidRDefault="00071D1C" w:rsidP="00B46D58">
            <w:pPr>
              <w:widowControl w:val="0"/>
              <w:tabs>
                <w:tab w:val="left" w:pos="360"/>
                <w:tab w:val="left" w:pos="540"/>
              </w:tabs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Принял</w:t>
            </w:r>
          </w:p>
        </w:tc>
      </w:tr>
    </w:tbl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right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представитель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спроектировавший</w:t>
      </w:r>
      <w:r w:rsidRPr="009E10BB">
        <w:rPr>
          <w:rFonts w:ascii="Arial Black" w:hAnsi="Arial Black"/>
          <w:sz w:val="20"/>
          <w:szCs w:val="20"/>
        </w:rPr>
        <w:t xml:space="preserve"> </w:t>
      </w:r>
      <w:r w:rsidRPr="009E10BB">
        <w:rPr>
          <w:rFonts w:ascii="Arial Black" w:hAnsi="Arial Black" w:cs="Calibri"/>
          <w:sz w:val="20"/>
          <w:szCs w:val="20"/>
        </w:rPr>
        <w:t>заявку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rPr>
          <w:rFonts w:ascii="Arial Black" w:hAnsi="Arial Black" w:cs="Sylfaen"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B138F3" w:rsidRPr="009E10BB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 xml:space="preserve">___________________________ 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</w:tr>
      <w:tr w:rsidR="00B138F3" w:rsidRPr="00102B45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 xml:space="preserve">___________________________ 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___________________________</w:t>
            </w:r>
          </w:p>
          <w:p w:rsidR="00071D1C" w:rsidRPr="00102B45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</w:tr>
    </w:tbl>
    <w:p w:rsidR="00071D1C" w:rsidRPr="006C729F" w:rsidRDefault="00071D1C" w:rsidP="00B46D58">
      <w:pPr>
        <w:widowControl w:val="0"/>
        <w:spacing w:after="160"/>
        <w:ind w:left="-142" w:firstLine="142"/>
        <w:jc w:val="center"/>
        <w:rPr>
          <w:rFonts w:ascii="Arial Armenian" w:hAnsi="Arial Armenian" w:cs="Sylfaen"/>
          <w:b/>
          <w:sz w:val="20"/>
          <w:szCs w:val="20"/>
        </w:rPr>
      </w:pPr>
    </w:p>
    <w:sectPr w:rsidR="00071D1C" w:rsidRPr="006C729F" w:rsidSect="00E6288F">
      <w:pgSz w:w="11906" w:h="16838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BF1" w:rsidRDefault="008C3BF1">
      <w:r>
        <w:separator/>
      </w:r>
    </w:p>
  </w:endnote>
  <w:endnote w:type="continuationSeparator" w:id="0">
    <w:p w:rsidR="008C3BF1" w:rsidRDefault="008C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7148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B2162" w:rsidRPr="00C861E9" w:rsidRDefault="00FB216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2C21F7">
          <w:rPr>
            <w:rFonts w:ascii="GHEA Grapalat" w:hAnsi="GHEA Grapalat"/>
            <w:noProof/>
            <w:sz w:val="24"/>
            <w:szCs w:val="24"/>
          </w:rPr>
          <w:t>8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BF1" w:rsidRDefault="008C3BF1">
      <w:r>
        <w:separator/>
      </w:r>
    </w:p>
  </w:footnote>
  <w:footnote w:type="continuationSeparator" w:id="0">
    <w:p w:rsidR="008C3BF1" w:rsidRDefault="008C3BF1">
      <w:r>
        <w:continuationSeparator/>
      </w:r>
    </w:p>
  </w:footnote>
  <w:footnote w:id="1">
    <w:p w:rsidR="00FB2162" w:rsidRPr="00CD6B60" w:rsidRDefault="00FB2162" w:rsidP="00FC69A8">
      <w:pPr>
        <w:pStyle w:val="FootnoteText"/>
        <w:jc w:val="both"/>
        <w:rPr>
          <w:rFonts w:ascii="GHEA Grapalat" w:hAnsi="GHEA Grapalat"/>
          <w:i/>
        </w:rPr>
      </w:pPr>
      <w:r>
        <w:rPr>
          <w:rStyle w:val="FootnoteReference"/>
        </w:rPr>
        <w:t>5</w:t>
      </w:r>
      <w:r w:rsidRPr="00CD6B60">
        <w:rPr>
          <w:rFonts w:ascii="GHEA Grapalat" w:hAnsi="GHEA Grapalat"/>
          <w:i/>
        </w:rPr>
        <w:t>Если закупка осуществляется в форме закупки у одного лица, обусловленная безотлагательностью, то</w:t>
      </w:r>
    </w:p>
    <w:p w:rsidR="00FB2162" w:rsidRPr="00CD6B60" w:rsidRDefault="00FB2162" w:rsidP="00FC69A8">
      <w:pPr>
        <w:widowControl w:val="0"/>
        <w:tabs>
          <w:tab w:val="left" w:pos="1134"/>
        </w:tabs>
        <w:spacing w:after="160"/>
        <w:ind w:firstLine="142"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- 2-ой абзац  пункта 3.1 излагается в следующей редакции: "Участник имеет право требовать от </w:t>
      </w:r>
      <w:r w:rsidRPr="00CD6B60">
        <w:rPr>
          <w:rFonts w:ascii="GHEA Grapalat" w:hAnsi="GHEA Grapalat" w:hint="eastAsia"/>
          <w:i/>
          <w:sz w:val="20"/>
          <w:szCs w:val="20"/>
        </w:rPr>
        <w:t>комиссииразъясненияприглашения</w:t>
      </w:r>
      <w:r w:rsidRPr="00CD6B60">
        <w:rPr>
          <w:rFonts w:ascii="GHEA Grapalat" w:hAnsi="GHEA Grapalat"/>
          <w:i/>
          <w:sz w:val="20"/>
          <w:szCs w:val="20"/>
        </w:rPr>
        <w:t xml:space="preserve">  как минимум за один календарный день до истечения окончательного срока подачи заявок. </w:t>
      </w:r>
      <w:r w:rsidRPr="00CD6B60">
        <w:rPr>
          <w:rFonts w:ascii="GHEA Grapalat" w:hAnsi="GHEA Grapalat" w:hint="eastAsia"/>
          <w:i/>
          <w:sz w:val="20"/>
          <w:szCs w:val="20"/>
        </w:rPr>
        <w:t>Приэтом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разъяснениеможет</w:t>
      </w:r>
      <w:r>
        <w:rPr>
          <w:rFonts w:ascii="GHEA Grapalat" w:hAnsi="GHEA Grapalat"/>
          <w:i/>
          <w:sz w:val="20"/>
          <w:szCs w:val="20"/>
        </w:rPr>
        <w:t xml:space="preserve">быть </w:t>
      </w:r>
      <w:r w:rsidRPr="00CD6B60">
        <w:rPr>
          <w:rFonts w:ascii="GHEA Grapalat" w:hAnsi="GHEA Grapalat" w:hint="eastAsia"/>
          <w:i/>
          <w:sz w:val="20"/>
          <w:szCs w:val="20"/>
        </w:rPr>
        <w:t>потребованодо</w:t>
      </w:r>
      <w:r w:rsidRPr="00CD6B60">
        <w:rPr>
          <w:rFonts w:ascii="GHEA Grapalat" w:hAnsi="GHEA Grapalat"/>
          <w:i/>
          <w:sz w:val="20"/>
          <w:szCs w:val="20"/>
        </w:rPr>
        <w:t xml:space="preserve"> 17:00 (</w:t>
      </w:r>
      <w:r w:rsidRPr="00CD6B60">
        <w:rPr>
          <w:rFonts w:ascii="GHEA Grapalat" w:hAnsi="GHEA Grapalat" w:hint="eastAsia"/>
          <w:i/>
          <w:sz w:val="20"/>
          <w:szCs w:val="20"/>
        </w:rPr>
        <w:t>поереванскомувремени</w:t>
      </w:r>
      <w:r w:rsidRPr="00CD6B60">
        <w:rPr>
          <w:rFonts w:ascii="GHEA Grapalat" w:hAnsi="GHEA Grapalat"/>
          <w:i/>
          <w:sz w:val="20"/>
          <w:szCs w:val="20"/>
        </w:rPr>
        <w:t xml:space="preserve">), </w:t>
      </w:r>
      <w:r w:rsidRPr="00CD6B60">
        <w:rPr>
          <w:rFonts w:ascii="GHEA Grapalat" w:hAnsi="GHEA Grapalat" w:hint="eastAsia"/>
          <w:i/>
          <w:sz w:val="20"/>
          <w:szCs w:val="20"/>
        </w:rPr>
        <w:t>указанноговнастоящемпунктедня</w:t>
      </w:r>
      <w:r w:rsidRPr="00CD6B60">
        <w:rPr>
          <w:rFonts w:ascii="GHEA Grapalat" w:hAnsi="GHEA Grapalat"/>
          <w:i/>
          <w:sz w:val="20"/>
          <w:szCs w:val="20"/>
        </w:rPr>
        <w:t>. Участник представляет указанный в настоящем пункте запрос посредством его отправки на электронную почту секретаря комиссии</w:t>
      </w:r>
      <w:r>
        <w:rPr>
          <w:rFonts w:ascii="GHEA Grapalat" w:hAnsi="GHEA Grapalat"/>
          <w:i/>
          <w:sz w:val="20"/>
          <w:szCs w:val="20"/>
        </w:rPr>
        <w:t>.</w:t>
      </w:r>
      <w:r w:rsidRPr="00CD6B60">
        <w:rPr>
          <w:rFonts w:ascii="GHEA Grapalat" w:hAnsi="GHEA Grapalat" w:hint="eastAsia"/>
          <w:i/>
          <w:sz w:val="20"/>
          <w:szCs w:val="20"/>
        </w:rPr>
        <w:t>Комиссияпредоставляетразъяснениепредставившемузапросучастникувтечениекалендарногодня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следующегозаднемполучениязапроса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нонепозднеечемза</w:t>
      </w:r>
      <w:r w:rsidRPr="00CD6B60">
        <w:rPr>
          <w:rFonts w:ascii="GHEA Grapalat" w:hAnsi="GHEA Grapalat"/>
          <w:i/>
          <w:sz w:val="20"/>
          <w:szCs w:val="20"/>
        </w:rPr>
        <w:t xml:space="preserve"> 3 </w:t>
      </w:r>
      <w:r w:rsidRPr="00CD6B60">
        <w:rPr>
          <w:rFonts w:ascii="GHEA Grapalat" w:hAnsi="GHEA Grapalat" w:hint="eastAsia"/>
          <w:i/>
          <w:sz w:val="20"/>
          <w:szCs w:val="20"/>
        </w:rPr>
        <w:t>часадо</w:t>
      </w:r>
      <w:r w:rsidRPr="00CD6B60">
        <w:rPr>
          <w:rFonts w:ascii="GHEA Grapalat" w:hAnsi="GHEA Grapalat"/>
          <w:i/>
          <w:sz w:val="20"/>
          <w:szCs w:val="20"/>
        </w:rPr>
        <w:t xml:space="preserve"> истечения окончательного срока подачи заявок на процедуру.Разъяснение по запросу отправляется с предусмотренной настоящим приглашением электронной почты секретаря комиссии на электронную почту участника, с которой получен запрос."</w:t>
      </w:r>
    </w:p>
    <w:p w:rsidR="00FB2162" w:rsidRPr="00CD6B60" w:rsidRDefault="00FB2162" w:rsidP="00FC69A8">
      <w:pPr>
        <w:widowControl w:val="0"/>
        <w:tabs>
          <w:tab w:val="left" w:pos="1134"/>
        </w:tabs>
        <w:spacing w:after="160"/>
        <w:ind w:firstLine="142"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 - Пункт 3.4 излагается в следующей редакции: "3.4 В приглашение могут быть внесены изменения минимум за один календарный день до истечения окончательного срока подачи заявок. В день внесения изменения в бюллетене опубликовывается объявление о внесении изменения".</w:t>
      </w:r>
    </w:p>
    <w:p w:rsidR="00FB2162" w:rsidRPr="00CD6B60" w:rsidRDefault="00FB2162" w:rsidP="00FC69A8">
      <w:pPr>
        <w:pStyle w:val="FootnoteText"/>
        <w:jc w:val="both"/>
        <w:rPr>
          <w:rFonts w:ascii="GHEA Grapalat" w:hAnsi="GHEA Grapalat"/>
          <w:i/>
        </w:rPr>
      </w:pPr>
      <w:r w:rsidRPr="00CD6B60">
        <w:rPr>
          <w:rFonts w:ascii="GHEA Grapalat" w:hAnsi="GHEA Grapalat"/>
          <w:i/>
        </w:rPr>
        <w:t xml:space="preserve">   - Пункт 3.6 излагается в следующей редакции: "3.6 При внесении изменений в приглашение окончательный срок подачи заявок исчисляется со дня опубликования в бюллетене объявления об этих изменениях ". </w:t>
      </w:r>
    </w:p>
  </w:footnote>
  <w:footnote w:id="2">
    <w:p w:rsidR="00FB2162" w:rsidRDefault="00FB2162" w:rsidP="00182C2E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Style w:val="FootnoteReference"/>
          <w:rFonts w:ascii="Times Armenian" w:hAnsi="Times Armenian"/>
          <w:sz w:val="20"/>
          <w:szCs w:val="20"/>
        </w:rPr>
        <w:t>6</w:t>
      </w:r>
      <w:r w:rsidRPr="00F332DF">
        <w:rPr>
          <w:rFonts w:ascii="GHEA Grapalat" w:hAnsi="GHEA Grapalat"/>
          <w:i/>
          <w:sz w:val="20"/>
          <w:szCs w:val="20"/>
        </w:rPr>
        <w:t>При организации закупок по конкурсу или по запросу котировок,</w:t>
      </w:r>
      <w:r>
        <w:rPr>
          <w:rFonts w:ascii="GHEA Grapalat" w:hAnsi="GHEA Grapalat"/>
          <w:i/>
          <w:sz w:val="20"/>
          <w:szCs w:val="20"/>
        </w:rPr>
        <w:t xml:space="preserve"> н</w:t>
      </w:r>
      <w:r w:rsidRPr="00561AD9">
        <w:rPr>
          <w:rFonts w:ascii="GHEA Grapalat" w:hAnsi="GHEA Grapalat"/>
          <w:i/>
          <w:sz w:val="20"/>
          <w:szCs w:val="20"/>
        </w:rPr>
        <w:t>астоящее предложение исключается из приглашения</w:t>
      </w:r>
      <w:r w:rsidRPr="00BC07EB">
        <w:rPr>
          <w:rFonts w:ascii="GHEA Grapalat" w:hAnsi="GHEA Grapalat"/>
          <w:i/>
          <w:sz w:val="20"/>
          <w:szCs w:val="20"/>
        </w:rPr>
        <w:t xml:space="preserve">, если </w:t>
      </w:r>
    </w:p>
    <w:p w:rsidR="00FB2162" w:rsidRDefault="00FB2162" w:rsidP="00182C2E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-</w:t>
      </w:r>
      <w:r w:rsidRPr="00BC07EB">
        <w:rPr>
          <w:rFonts w:ascii="GHEA Grapalat" w:hAnsi="GHEA Grapalat"/>
          <w:i/>
          <w:sz w:val="20"/>
          <w:szCs w:val="20"/>
        </w:rPr>
        <w:t xml:space="preserve">процедура закупки организована на основании части 6 статьи 15 Закона, за исключением случая, когда размер финансовых средств, предусмотренных на день утверждения заявки на закупку, необходимой для организации процедуры, превышает </w:t>
      </w:r>
      <w:r>
        <w:rPr>
          <w:rFonts w:ascii="GHEA Grapalat" w:hAnsi="GHEA Grapalat"/>
          <w:i/>
          <w:sz w:val="20"/>
          <w:szCs w:val="20"/>
        </w:rPr>
        <w:t>1</w:t>
      </w:r>
      <w:r w:rsidRPr="00BC07EB">
        <w:rPr>
          <w:rFonts w:ascii="GHEA Grapalat" w:hAnsi="GHEA Grapalat"/>
          <w:i/>
          <w:sz w:val="20"/>
          <w:szCs w:val="20"/>
        </w:rPr>
        <w:t>0 млн. драмов РА и для полного выполнения заключаемого договора в дальнейшем также потребуются финансовые средства</w:t>
      </w:r>
      <w:r>
        <w:rPr>
          <w:rFonts w:ascii="GHEA Grapalat" w:hAnsi="GHEA Grapalat"/>
          <w:i/>
          <w:sz w:val="20"/>
          <w:szCs w:val="20"/>
        </w:rPr>
        <w:t>,</w:t>
      </w:r>
    </w:p>
    <w:p w:rsidR="00FB2162" w:rsidRPr="009E2596" w:rsidRDefault="00FB2162" w:rsidP="00182C2E">
      <w:pPr>
        <w:widowControl w:val="0"/>
        <w:tabs>
          <w:tab w:val="left" w:pos="142"/>
        </w:tabs>
        <w:ind w:left="142" w:hanging="142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-</w:t>
      </w:r>
      <w:r w:rsidRPr="00C27A88">
        <w:rPr>
          <w:rFonts w:ascii="GHEA Grapalat" w:hAnsi="GHEA Grapalat"/>
          <w:i/>
          <w:sz w:val="20"/>
          <w:szCs w:val="20"/>
        </w:rPr>
        <w:t>цена закупаемого товара по заявке на закупку в рамках данной процеду</w:t>
      </w:r>
      <w:r>
        <w:rPr>
          <w:rFonts w:ascii="GHEA Grapalat" w:hAnsi="GHEA Grapalat"/>
          <w:i/>
          <w:sz w:val="20"/>
          <w:szCs w:val="20"/>
        </w:rPr>
        <w:t>ры не превышает 10 млн. драмов РА</w:t>
      </w:r>
    </w:p>
  </w:footnote>
  <w:footnote w:id="3">
    <w:p w:rsidR="00FB2162" w:rsidRPr="0034222E" w:rsidDel="00932115" w:rsidRDefault="00FB2162" w:rsidP="00164A63">
      <w:pPr>
        <w:pStyle w:val="FootnoteText"/>
        <w:jc w:val="both"/>
        <w:rPr>
          <w:del w:id="1" w:author="Inesa Kocharyan" w:date="2019-10-29T12:18:00Z"/>
        </w:rPr>
      </w:pPr>
      <w:r w:rsidRPr="0034222E">
        <w:rPr>
          <w:rStyle w:val="FootnoteReference"/>
        </w:rPr>
        <w:t>7</w:t>
      </w:r>
      <w:r w:rsidRPr="0034222E">
        <w:t xml:space="preserve"> </w:t>
      </w:r>
      <w:r w:rsidRPr="0034222E">
        <w:rPr>
          <w:rFonts w:ascii="GHEA Grapalat" w:hAnsi="GHEA Grapalat"/>
          <w:i/>
        </w:rPr>
        <w:t>Если настоящим Приглашением не предусматривается представление информации относительно товарного знака, фирменного наименования, марки и наименования производителя, , то из подпункта исключаются слова " а также товарный знак, фирменное наименование, марка и наименование производителя. При этом участник может представить товары, произведенные более чем одним производителем, а также разные товарные знаки, фирменное наименование и марку</w:t>
      </w:r>
      <w:r w:rsidRPr="0034222E" w:rsidDel="001B47B5">
        <w:rPr>
          <w:rFonts w:ascii="GHEA Grapalat" w:hAnsi="GHEA Grapalat"/>
        </w:rPr>
        <w:t xml:space="preserve"> </w:t>
      </w:r>
      <w:r w:rsidRPr="0034222E">
        <w:rPr>
          <w:rFonts w:ascii="GHEA Grapalat" w:hAnsi="GHEA Grapalat"/>
          <w:i/>
        </w:rPr>
        <w:t>".</w:t>
      </w:r>
    </w:p>
  </w:footnote>
  <w:footnote w:id="4">
    <w:p w:rsidR="00FB2162" w:rsidRPr="00D3436F" w:rsidRDefault="00FB2162" w:rsidP="00164A63">
      <w:pPr>
        <w:pStyle w:val="FootnoteText"/>
        <w:jc w:val="both"/>
        <w:rPr>
          <w:rFonts w:ascii="GHEA Grapalat" w:hAnsi="GHEA Grapalat"/>
          <w:i/>
        </w:rPr>
      </w:pPr>
      <w:r>
        <w:rPr>
          <w:rStyle w:val="FootnoteReference"/>
        </w:rPr>
        <w:t>8</w:t>
      </w:r>
      <w:r>
        <w:t xml:space="preserve"> </w:t>
      </w:r>
      <w:r w:rsidRPr="00D3436F">
        <w:rPr>
          <w:rFonts w:ascii="GHEA Grapalat" w:hAnsi="GHEA Grapalat"/>
          <w:i/>
        </w:rPr>
        <w:t xml:space="preserve">Подпункт </w:t>
      </w:r>
      <w:r w:rsidRPr="008842CE">
        <w:rPr>
          <w:rFonts w:ascii="GHEA Grapalat" w:hAnsi="GHEA Grapalat"/>
          <w:i/>
        </w:rPr>
        <w:t>исключается из приглашения, если</w:t>
      </w:r>
      <w:r w:rsidRPr="00D3436F">
        <w:rPr>
          <w:rFonts w:ascii="GHEA Grapalat" w:hAnsi="GHEA Grapalat"/>
          <w:i/>
        </w:rPr>
        <w:t xml:space="preserve"> требование об обеспечении заявки не установлено</w:t>
      </w:r>
    </w:p>
    <w:p w:rsidR="00FB2162" w:rsidRPr="000811C1" w:rsidRDefault="00FB2162" w:rsidP="00164A63">
      <w:pPr>
        <w:pStyle w:val="FootnoteText"/>
        <w:rPr>
          <w:rFonts w:asciiTheme="minorHAnsi" w:hAnsiTheme="minorHAnsi"/>
        </w:rPr>
      </w:pPr>
    </w:p>
  </w:footnote>
  <w:footnote w:id="5">
    <w:p w:rsidR="00FB2162" w:rsidRPr="008842CE" w:rsidRDefault="00FB2162" w:rsidP="00164A63">
      <w:pPr>
        <w:pStyle w:val="FootnoteText"/>
        <w:widowControl w:val="0"/>
        <w:jc w:val="both"/>
        <w:rPr>
          <w:rFonts w:ascii="GHEA Grapalat" w:hAnsi="GHEA Grapalat"/>
          <w:lang w:val="af-ZA"/>
        </w:rPr>
      </w:pPr>
      <w:r>
        <w:rPr>
          <w:rStyle w:val="FootnoteReference"/>
        </w:rPr>
        <w:t>11</w:t>
      </w:r>
      <w:r>
        <w:t xml:space="preserve"> </w:t>
      </w:r>
      <w:r w:rsidRPr="008842CE">
        <w:rPr>
          <w:rFonts w:ascii="GHEA Grapalat" w:hAnsi="GHEA Grapalat"/>
          <w:i/>
        </w:rPr>
        <w:t>Настоящее предложение исключается из приглашения, если процедура закупки не организуется по лотам.</w:t>
      </w:r>
    </w:p>
    <w:p w:rsidR="00FB2162" w:rsidRPr="000811C1" w:rsidRDefault="00FB2162" w:rsidP="00164A63">
      <w:pPr>
        <w:pStyle w:val="FootnoteText"/>
        <w:rPr>
          <w:lang w:val="af-ZA"/>
        </w:rPr>
      </w:pPr>
    </w:p>
  </w:footnote>
  <w:footnote w:id="6">
    <w:p w:rsidR="00FB2162" w:rsidRPr="008E4439" w:rsidRDefault="00FB2162" w:rsidP="00417C94">
      <w:pPr>
        <w:pStyle w:val="BodyTextIndent"/>
        <w:widowControl w:val="0"/>
        <w:spacing w:after="160" w:line="240" w:lineRule="auto"/>
        <w:ind w:firstLine="0"/>
        <w:jc w:val="left"/>
        <w:rPr>
          <w:rFonts w:ascii="GHEA Grapalat" w:hAnsi="GHEA Grapalat"/>
          <w:u w:val="single"/>
        </w:rPr>
      </w:pPr>
      <w:r w:rsidRPr="008E4439">
        <w:rPr>
          <w:rStyle w:val="FootnoteReference"/>
        </w:rPr>
        <w:t>14</w:t>
      </w:r>
      <w:r w:rsidRPr="008E4439">
        <w:t xml:space="preserve"> </w:t>
      </w:r>
      <w:r w:rsidRPr="008E4439">
        <w:rPr>
          <w:rFonts w:ascii="GHEA Grapalat" w:hAnsi="GHEA Grapalat"/>
        </w:rPr>
        <w:t>Настоящий пункт редактируется согласно соответствующему заказчику</w:t>
      </w:r>
    </w:p>
    <w:p w:rsidR="00FB2162" w:rsidRPr="000811C1" w:rsidRDefault="00FB2162" w:rsidP="00417C94">
      <w:pPr>
        <w:pStyle w:val="FootnoteText"/>
        <w:rPr>
          <w:rFonts w:ascii="Sylfaen" w:hAnsi="Sylfaen"/>
          <w:sz w:val="18"/>
          <w:szCs w:val="18"/>
        </w:rPr>
      </w:pPr>
    </w:p>
  </w:footnote>
  <w:footnote w:id="7">
    <w:p w:rsidR="00FB2162" w:rsidRPr="00A31673" w:rsidRDefault="00FB2162">
      <w:pPr>
        <w:pStyle w:val="FootnoteText"/>
      </w:pPr>
      <w:r>
        <w:rPr>
          <w:rStyle w:val="FootnoteReference"/>
        </w:rPr>
        <w:t>15</w:t>
      </w:r>
      <w:r>
        <w:rPr>
          <w:rFonts w:ascii="GHEA Grapalat" w:hAnsi="GHEA Grapalat"/>
          <w:i/>
        </w:rPr>
        <w:t>В случае участия в порядке совместной деятельности (консорциумом) включаемые в заявку и утверждаемые участником документы должны быть утверждены всеми членами консорциума</w:t>
      </w:r>
      <w:r w:rsidRPr="000811C1">
        <w:rPr>
          <w:rFonts w:ascii="GHEA Grapalat" w:hAnsi="GHEA Grapalat"/>
          <w:i/>
        </w:rPr>
        <w:t>.</w:t>
      </w:r>
    </w:p>
  </w:footnote>
  <w:footnote w:id="8">
    <w:p w:rsidR="00FB2162" w:rsidRPr="00DE7706" w:rsidRDefault="00FB2162">
      <w:pPr>
        <w:pStyle w:val="FootnoteText"/>
      </w:pPr>
      <w:r>
        <w:rPr>
          <w:rStyle w:val="FootnoteReference"/>
        </w:rPr>
        <w:t>16</w:t>
      </w:r>
      <w:r>
        <w:rPr>
          <w:rFonts w:ascii="GHEA Grapalat" w:hAnsi="GHEA Grapalat"/>
          <w:i/>
        </w:rPr>
        <w:t xml:space="preserve">Если приглашением не устанавливается требование </w:t>
      </w:r>
      <w:r w:rsidRPr="00D3436F">
        <w:rPr>
          <w:rFonts w:ascii="GHEA Grapalat" w:hAnsi="GHEA Grapalat"/>
          <w:i/>
        </w:rPr>
        <w:t>обеспечение заявки</w:t>
      </w:r>
      <w:r>
        <w:rPr>
          <w:rFonts w:ascii="GHEA Grapalat" w:hAnsi="GHEA Grapalat"/>
          <w:i/>
        </w:rPr>
        <w:t>, то настоящий пункт исключается из приглашения</w:t>
      </w:r>
    </w:p>
  </w:footnote>
  <w:footnote w:id="9">
    <w:p w:rsidR="00FB2162" w:rsidRPr="008416BA" w:rsidRDefault="00FB2162" w:rsidP="0003670A">
      <w:pPr>
        <w:pStyle w:val="FootnoteText"/>
        <w:jc w:val="both"/>
        <w:rPr>
          <w:rFonts w:ascii="GHEA Grapalat" w:hAnsi="GHEA Grapalat"/>
          <w:i/>
        </w:rPr>
      </w:pPr>
      <w:r w:rsidRPr="008416BA">
        <w:rPr>
          <w:rFonts w:ascii="GHEA Grapalat" w:hAnsi="GHEA Grapalat"/>
          <w:i/>
        </w:rPr>
        <w:t>16. Если применяется регулирование, предусмотренное предложением 2 пункта 2.4  части 1 настоящего приглашения, то  слова " обязуется в случае признания отобранным участником в порядке и сроки, установленные приглашением,  представить обеспечение квалификации"  заменяются словами "участник или в рамках данной процедуры организация, производящая поставляемые участником в качестве официального представителя товары, по состоянию на день открытия заявок имеет рейтинг кредитоспособности, присвоенный авторитетными международными организациями (Fitch, Moodys, Standard &amp; Poor's) как минимум в размере суверенного рейтинга Республики Армения". При этом отмечается размер рейтинга и название компании с рейтингом кредитоспособности.</w:t>
      </w:r>
    </w:p>
    <w:p w:rsidR="00FB2162" w:rsidRDefault="00FB2162" w:rsidP="0003670A">
      <w:pPr>
        <w:jc w:val="both"/>
      </w:pPr>
    </w:p>
    <w:p w:rsidR="00FB2162" w:rsidRPr="008B70EB" w:rsidRDefault="00FB2162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** -участник при заполнении заявления-объявления указывает ссылку на сайт, содержащий сведения о своих реальных бенефициарах, если этот участник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:rsidR="00FB2162" w:rsidRPr="008B70EB" w:rsidRDefault="00FB2162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- если участник, который на основании закона  "О государственной регистрации юридических лиц, государственном учете подразделений юридических лиц, учреждений и индивидуальных предпринимателей" не является юридическим лицом, имеющим обязательство представлять декларацию о реальных бенефициарах или такое юридическое лицо,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бенефициарах, то при заполнении заявления-объявления слова "ссылка на сайт, содержащий информацию" заменяются словами "декларация согласно приложению 1.</w:t>
      </w:r>
      <w:r>
        <w:rPr>
          <w:rFonts w:ascii="GHEA Grapalat" w:hAnsi="GHEA Grapalat"/>
          <w:i/>
          <w:sz w:val="20"/>
          <w:szCs w:val="20"/>
        </w:rPr>
        <w:t>2</w:t>
      </w:r>
      <w:r w:rsidRPr="008B70EB">
        <w:rPr>
          <w:rFonts w:ascii="GHEA Grapalat" w:hAnsi="GHEA Grapalat"/>
          <w:i/>
          <w:sz w:val="20"/>
          <w:szCs w:val="20"/>
        </w:rPr>
        <w:t>";</w:t>
      </w:r>
    </w:p>
    <w:p w:rsidR="00FB2162" w:rsidRPr="008B70EB" w:rsidRDefault="00FB2162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- если участник является индивидуальным предпринимателем или физическим лицом- информация о реальных бенефициарах не представляется</w:t>
      </w:r>
    </w:p>
    <w:p w:rsidR="00FB2162" w:rsidRDefault="00FB2162" w:rsidP="0003670A">
      <w:pPr>
        <w:jc w:val="both"/>
        <w:rPr>
          <w:rFonts w:asciiTheme="minorHAnsi" w:hAnsiTheme="minorHAnsi"/>
          <w:lang w:val="af-ZA"/>
        </w:rPr>
      </w:pPr>
    </w:p>
  </w:footnote>
  <w:footnote w:id="10">
    <w:p w:rsidR="00FB2162" w:rsidRPr="00D3436F" w:rsidRDefault="00FB2162" w:rsidP="001C7BCE">
      <w:pPr>
        <w:widowControl w:val="0"/>
        <w:ind w:right="309"/>
        <w:jc w:val="both"/>
        <w:rPr>
          <w:rFonts w:ascii="GHEA Grapalat" w:hAnsi="GHEA Grapalat"/>
          <w:i/>
          <w:sz w:val="20"/>
          <w:szCs w:val="20"/>
          <w:lang w:val="es-ES"/>
        </w:rPr>
      </w:pPr>
      <w:r>
        <w:rPr>
          <w:rStyle w:val="FootnoteReference"/>
        </w:rPr>
        <w:t>**</w:t>
      </w:r>
      <w:r>
        <w:t xml:space="preserve"> </w:t>
      </w:r>
      <w:r w:rsidRPr="00D3436F">
        <w:rPr>
          <w:rFonts w:ascii="GHEA Grapalat" w:hAnsi="GHEA Grapalat"/>
          <w:i/>
          <w:sz w:val="20"/>
          <w:szCs w:val="20"/>
        </w:rPr>
        <w:t xml:space="preserve">Если Участник является плательщиком налога на добавленную стоимость, то уплачиваемая в государственный бюджет Республики Армения по части настоящего договора сумма налога на добавленную стоимость указывается в графе </w:t>
      </w:r>
      <w:r w:rsidRPr="004825CB">
        <w:rPr>
          <w:rFonts w:ascii="GHEA Grapalat" w:hAnsi="GHEA Grapalat"/>
          <w:i/>
          <w:sz w:val="20"/>
          <w:szCs w:val="20"/>
        </w:rPr>
        <w:t>4</w:t>
      </w:r>
      <w:r w:rsidRPr="00D3436F">
        <w:rPr>
          <w:rFonts w:ascii="GHEA Grapalat" w:hAnsi="GHEA Grapalat"/>
          <w:i/>
          <w:sz w:val="20"/>
          <w:szCs w:val="20"/>
        </w:rPr>
        <w:t>.</w:t>
      </w:r>
    </w:p>
    <w:p w:rsidR="00FB2162" w:rsidRPr="00D3436F" w:rsidRDefault="00FB2162" w:rsidP="001C7BCE">
      <w:pPr>
        <w:pStyle w:val="FootnoteText"/>
        <w:rPr>
          <w:lang w:val="es-ES"/>
        </w:rPr>
      </w:pPr>
    </w:p>
  </w:footnote>
  <w:footnote w:id="11">
    <w:p w:rsidR="00FB2162" w:rsidRPr="008842CE" w:rsidRDefault="00FB2162" w:rsidP="0093795E">
      <w:pPr>
        <w:pStyle w:val="FootnoteText"/>
        <w:jc w:val="both"/>
      </w:pPr>
    </w:p>
  </w:footnote>
  <w:footnote w:id="12">
    <w:p w:rsidR="00FB2162" w:rsidRPr="008842CE" w:rsidRDefault="00FB2162" w:rsidP="000A214C">
      <w:pPr>
        <w:pStyle w:val="FootnoteText"/>
        <w:jc w:val="both"/>
      </w:pPr>
    </w:p>
  </w:footnote>
  <w:footnote w:id="13">
    <w:p w:rsidR="00FB2162" w:rsidRPr="00D3436F" w:rsidRDefault="00FB2162" w:rsidP="00D3436F">
      <w:pPr>
        <w:pStyle w:val="FootnoteText"/>
        <w:widowControl w:val="0"/>
        <w:jc w:val="both"/>
        <w:rPr>
          <w:lang w:val="af-ZA"/>
        </w:rPr>
      </w:pPr>
      <w:r>
        <w:rPr>
          <w:rStyle w:val="FootnoteReference"/>
        </w:rPr>
        <w:t>17</w:t>
      </w:r>
      <w:r w:rsidRPr="008842CE">
        <w:rPr>
          <w:rFonts w:ascii="GHEA Grapalat" w:hAnsi="GHEA Grapalat"/>
          <w:i/>
        </w:rPr>
        <w:t>Если ценовое предложение представлено Продавцом без НДС, то при заключении договора слова "включая НДС" исключаются.</w:t>
      </w:r>
    </w:p>
  </w:footnote>
  <w:footnote w:id="14">
    <w:p w:rsidR="00FB2162" w:rsidRPr="00402BC3" w:rsidRDefault="00FB2162" w:rsidP="000D6018">
      <w:pPr>
        <w:pStyle w:val="FootnoteText"/>
        <w:jc w:val="both"/>
        <w:rPr>
          <w:rFonts w:ascii="GHEA Grapalat" w:hAnsi="GHEA Grapalat"/>
          <w:i/>
        </w:rPr>
      </w:pPr>
      <w:r>
        <w:rPr>
          <w:rStyle w:val="FootnoteReference"/>
        </w:rPr>
        <w:t>20</w:t>
      </w:r>
      <w:r w:rsidRPr="004952C9">
        <w:rPr>
          <w:rFonts w:ascii="GHEA Grapalat" w:hAnsi="GHEA Grapalat"/>
          <w:i/>
        </w:rPr>
        <w:t>При заключении Договора на основании пункта 6 статьи 15 Закона Республики Армения "О закупках", штраф исчисляется по отношению к цене соглашения, в рамках которого зафиксировано обстоятельство неисполнения или ненадлежащего исполнения взятых на себя обязательств</w:t>
      </w:r>
      <w:r w:rsidRPr="00D3436F">
        <w:rPr>
          <w:rFonts w:ascii="GHEA Grapalat" w:hAnsi="GHEA Grapalat"/>
          <w:i/>
        </w:rPr>
        <w:t>.</w:t>
      </w:r>
    </w:p>
    <w:p w:rsidR="00FB2162" w:rsidRPr="00552088" w:rsidRDefault="00FB2162" w:rsidP="000D6018">
      <w:pPr>
        <w:pStyle w:val="FootnoteText"/>
        <w:jc w:val="both"/>
        <w:rPr>
          <w:rFonts w:ascii="GHEA Grapalat" w:hAnsi="GHEA Grapalat"/>
          <w:lang w:val="hy-AM"/>
        </w:rPr>
      </w:pPr>
      <w:r w:rsidRPr="004952C9">
        <w:rPr>
          <w:rFonts w:ascii="GHEA Grapalat" w:hAnsi="GHEA Grapalat"/>
          <w:i/>
        </w:rPr>
        <w:t>Если договор включает в себя больше одного лота, то штраф исчисляется в отношении общей цены, установленной договором на этот лот.</w:t>
      </w:r>
    </w:p>
    <w:p w:rsidR="00FB2162" w:rsidRPr="00D3436F" w:rsidRDefault="00FB2162">
      <w:pPr>
        <w:pStyle w:val="FootnoteText"/>
        <w:rPr>
          <w:lang w:val="hy-AM"/>
        </w:rPr>
      </w:pPr>
    </w:p>
  </w:footnote>
  <w:footnote w:id="15">
    <w:p w:rsidR="00FB2162" w:rsidRPr="008842CE" w:rsidRDefault="00FB2162" w:rsidP="00D32870">
      <w:pPr>
        <w:pStyle w:val="FootnoteText"/>
        <w:widowControl w:val="0"/>
        <w:jc w:val="both"/>
        <w:rPr>
          <w:rFonts w:ascii="GHEA Grapalat" w:hAnsi="GHEA Grapalat"/>
          <w:lang w:val="hy-AM"/>
        </w:rPr>
      </w:pPr>
      <w:r>
        <w:rPr>
          <w:rStyle w:val="FootnoteReference"/>
        </w:rPr>
        <w:t>21</w:t>
      </w:r>
      <w:r w:rsidRPr="008842CE">
        <w:rPr>
          <w:rFonts w:ascii="GHEA Grapalat" w:hAnsi="GHEA Grapalat"/>
          <w:i/>
        </w:rPr>
        <w:t>В случае закупок, не создающих обязательств за счет средств государственного бюджета, настоящее предложение исключается из договора.</w:t>
      </w:r>
    </w:p>
    <w:p w:rsidR="00FB2162" w:rsidRPr="00D3436F" w:rsidRDefault="00FB2162">
      <w:pPr>
        <w:pStyle w:val="FootnoteText"/>
        <w:rPr>
          <w:lang w:val="hy-AM"/>
        </w:rPr>
      </w:pPr>
    </w:p>
  </w:footnote>
  <w:footnote w:id="16">
    <w:p w:rsidR="00FB2162" w:rsidRPr="00D3436F" w:rsidRDefault="00FB2162" w:rsidP="00D3436F">
      <w:pPr>
        <w:pStyle w:val="FootnoteText"/>
        <w:widowControl w:val="0"/>
        <w:jc w:val="both"/>
        <w:rPr>
          <w:lang w:val="hy-AM"/>
        </w:rPr>
      </w:pPr>
      <w:r>
        <w:rPr>
          <w:rStyle w:val="FootnoteReference"/>
        </w:rPr>
        <w:t>22</w:t>
      </w:r>
      <w:r w:rsidRPr="008842CE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агентского договора.</w:t>
      </w:r>
    </w:p>
  </w:footnote>
  <w:footnote w:id="17">
    <w:p w:rsidR="00FB2162" w:rsidRPr="008842CE" w:rsidRDefault="00FB2162" w:rsidP="00084B51">
      <w:pPr>
        <w:pStyle w:val="FootnoteText"/>
        <w:widowControl w:val="0"/>
        <w:jc w:val="both"/>
        <w:rPr>
          <w:rFonts w:ascii="GHEA Grapalat" w:hAnsi="GHEA Grapalat"/>
          <w:lang w:val="hy-AM"/>
        </w:rPr>
      </w:pPr>
      <w:r>
        <w:rPr>
          <w:rStyle w:val="FootnoteReference"/>
        </w:rPr>
        <w:t>23</w:t>
      </w:r>
      <w:r w:rsidRPr="008842CE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договора о совместной деятельности (консорциума).</w:t>
      </w:r>
    </w:p>
    <w:p w:rsidR="00FB2162" w:rsidRPr="00D3436F" w:rsidRDefault="00FB2162">
      <w:pPr>
        <w:pStyle w:val="FootnoteText"/>
        <w:rPr>
          <w:lang w:val="hy-AM"/>
        </w:rPr>
      </w:pPr>
    </w:p>
  </w:footnote>
  <w:footnote w:id="18">
    <w:p w:rsidR="00FB2162" w:rsidRPr="008842CE" w:rsidRDefault="00FB2162" w:rsidP="002E063C">
      <w:pPr>
        <w:pStyle w:val="FootnoteText"/>
        <w:widowControl w:val="0"/>
        <w:jc w:val="both"/>
      </w:pPr>
      <w:r w:rsidRPr="008842CE">
        <w:rPr>
          <w:rStyle w:val="FootnoteReference"/>
        </w:rPr>
        <w:t>*</w:t>
      </w:r>
      <w:r w:rsidRPr="008842CE">
        <w:rPr>
          <w:rFonts w:ascii="GHEA Grapalat" w:hAnsi="GHEA Grapalat"/>
          <w:i/>
        </w:rPr>
        <w:t>Подлежащие уплате суммы представляются в порядке возрастания. **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предусмотрения финансовых средств, в качестве его неотъемлемой части.</w:t>
      </w:r>
    </w:p>
  </w:footnote>
  <w:footnote w:id="19">
    <w:p w:rsidR="00FB2162" w:rsidRPr="008842CE" w:rsidRDefault="00FB2162" w:rsidP="002E063C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 w:rsidRPr="008842CE">
        <w:rPr>
          <w:rStyle w:val="FootnoteReference"/>
          <w:sz w:val="20"/>
          <w:szCs w:val="20"/>
        </w:rPr>
        <w:t>**</w:t>
      </w:r>
      <w:r w:rsidRPr="008842CE">
        <w:rPr>
          <w:rFonts w:ascii="GHEA Grapalat" w:hAnsi="GHEA Grapalat"/>
          <w:i/>
          <w:sz w:val="20"/>
          <w:szCs w:val="20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72173951"/>
    <w:multiLevelType w:val="hybridMultilevel"/>
    <w:tmpl w:val="A02C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0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5"/>
  </w:num>
  <w:num w:numId="13">
    <w:abstractNumId w:val="22"/>
  </w:num>
  <w:num w:numId="14">
    <w:abstractNumId w:val="11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23"/>
  </w:num>
  <w:num w:numId="26">
    <w:abstractNumId w:val="10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570"/>
    <w:rsid w:val="00000345"/>
    <w:rsid w:val="0000037D"/>
    <w:rsid w:val="00000958"/>
    <w:rsid w:val="00000BA6"/>
    <w:rsid w:val="000013D6"/>
    <w:rsid w:val="000016BB"/>
    <w:rsid w:val="00002C23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1B4"/>
    <w:rsid w:val="00010ECA"/>
    <w:rsid w:val="00011CB9"/>
    <w:rsid w:val="00012347"/>
    <w:rsid w:val="00012E2C"/>
    <w:rsid w:val="00013093"/>
    <w:rsid w:val="000132F3"/>
    <w:rsid w:val="00013C24"/>
    <w:rsid w:val="00016653"/>
    <w:rsid w:val="00016656"/>
    <w:rsid w:val="00016DFB"/>
    <w:rsid w:val="00017484"/>
    <w:rsid w:val="000209D3"/>
    <w:rsid w:val="00020B2E"/>
    <w:rsid w:val="00020C83"/>
    <w:rsid w:val="00021C2E"/>
    <w:rsid w:val="00023384"/>
    <w:rsid w:val="000238FE"/>
    <w:rsid w:val="00023F8F"/>
    <w:rsid w:val="000241CA"/>
    <w:rsid w:val="000246E6"/>
    <w:rsid w:val="00025353"/>
    <w:rsid w:val="00025A85"/>
    <w:rsid w:val="00026351"/>
    <w:rsid w:val="00027166"/>
    <w:rsid w:val="000275BF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670A"/>
    <w:rsid w:val="00037DDE"/>
    <w:rsid w:val="000408D8"/>
    <w:rsid w:val="000424BA"/>
    <w:rsid w:val="00042BD4"/>
    <w:rsid w:val="00043225"/>
    <w:rsid w:val="0004387F"/>
    <w:rsid w:val="00046BAC"/>
    <w:rsid w:val="000473EF"/>
    <w:rsid w:val="000505A2"/>
    <w:rsid w:val="00051490"/>
    <w:rsid w:val="00051B7F"/>
    <w:rsid w:val="00052084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939"/>
    <w:rsid w:val="00074CC1"/>
    <w:rsid w:val="00075997"/>
    <w:rsid w:val="000763E5"/>
    <w:rsid w:val="00077062"/>
    <w:rsid w:val="00077BB9"/>
    <w:rsid w:val="00080C4E"/>
    <w:rsid w:val="00080D94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1DC"/>
    <w:rsid w:val="0009191C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15F9"/>
    <w:rsid w:val="000A214C"/>
    <w:rsid w:val="000A323C"/>
    <w:rsid w:val="000A37CE"/>
    <w:rsid w:val="000A4A55"/>
    <w:rsid w:val="000A4FC5"/>
    <w:rsid w:val="000A5316"/>
    <w:rsid w:val="000A5B16"/>
    <w:rsid w:val="000A61B4"/>
    <w:rsid w:val="000A6B75"/>
    <w:rsid w:val="000A72AD"/>
    <w:rsid w:val="000A7528"/>
    <w:rsid w:val="000B033F"/>
    <w:rsid w:val="000B0B17"/>
    <w:rsid w:val="000B227E"/>
    <w:rsid w:val="000B259E"/>
    <w:rsid w:val="000B269D"/>
    <w:rsid w:val="000B2CFA"/>
    <w:rsid w:val="000B33B2"/>
    <w:rsid w:val="000B3864"/>
    <w:rsid w:val="000B6A70"/>
    <w:rsid w:val="000B700B"/>
    <w:rsid w:val="000B751B"/>
    <w:rsid w:val="000B7641"/>
    <w:rsid w:val="000B7C54"/>
    <w:rsid w:val="000C062F"/>
    <w:rsid w:val="000C0A9D"/>
    <w:rsid w:val="000C1165"/>
    <w:rsid w:val="000C165F"/>
    <w:rsid w:val="000C264F"/>
    <w:rsid w:val="000C36C6"/>
    <w:rsid w:val="000C3F69"/>
    <w:rsid w:val="000C5A09"/>
    <w:rsid w:val="000C6BA1"/>
    <w:rsid w:val="000C6DE2"/>
    <w:rsid w:val="000C6E1C"/>
    <w:rsid w:val="000C6F81"/>
    <w:rsid w:val="000D07E4"/>
    <w:rsid w:val="000D10F1"/>
    <w:rsid w:val="000D16B6"/>
    <w:rsid w:val="000D1BED"/>
    <w:rsid w:val="000D1EF3"/>
    <w:rsid w:val="000D2527"/>
    <w:rsid w:val="000D2D8A"/>
    <w:rsid w:val="000D3127"/>
    <w:rsid w:val="000D3188"/>
    <w:rsid w:val="000D34C8"/>
    <w:rsid w:val="000D3B6D"/>
    <w:rsid w:val="000D4471"/>
    <w:rsid w:val="000D48B6"/>
    <w:rsid w:val="000D5766"/>
    <w:rsid w:val="000D590A"/>
    <w:rsid w:val="000D6018"/>
    <w:rsid w:val="000D6187"/>
    <w:rsid w:val="000D6A89"/>
    <w:rsid w:val="000D6C21"/>
    <w:rsid w:val="000D701E"/>
    <w:rsid w:val="000D77C1"/>
    <w:rsid w:val="000E0064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2B45"/>
    <w:rsid w:val="0010323D"/>
    <w:rsid w:val="00103763"/>
    <w:rsid w:val="00104861"/>
    <w:rsid w:val="00106365"/>
    <w:rsid w:val="00106D44"/>
    <w:rsid w:val="00106DEE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2FC9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FA8"/>
    <w:rsid w:val="00133A5A"/>
    <w:rsid w:val="00133CE4"/>
    <w:rsid w:val="00133ED4"/>
    <w:rsid w:val="00134491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B2D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8D1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24D4"/>
    <w:rsid w:val="00163324"/>
    <w:rsid w:val="00163B89"/>
    <w:rsid w:val="001647D2"/>
    <w:rsid w:val="00164A63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4DAB"/>
    <w:rsid w:val="00174FE1"/>
    <w:rsid w:val="00175F8F"/>
    <w:rsid w:val="00175FDC"/>
    <w:rsid w:val="001763F5"/>
    <w:rsid w:val="00176A38"/>
    <w:rsid w:val="00176A92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5FBB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6CC"/>
    <w:rsid w:val="00193871"/>
    <w:rsid w:val="00194598"/>
    <w:rsid w:val="001952C6"/>
    <w:rsid w:val="00195F24"/>
    <w:rsid w:val="00196487"/>
    <w:rsid w:val="00196F14"/>
    <w:rsid w:val="001A070B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27C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6FCF"/>
    <w:rsid w:val="001C07C6"/>
    <w:rsid w:val="001C0849"/>
    <w:rsid w:val="001C1570"/>
    <w:rsid w:val="001C278A"/>
    <w:rsid w:val="001C3D83"/>
    <w:rsid w:val="001C3F6C"/>
    <w:rsid w:val="001C6688"/>
    <w:rsid w:val="001C76F7"/>
    <w:rsid w:val="001C7BCE"/>
    <w:rsid w:val="001D0249"/>
    <w:rsid w:val="001D129F"/>
    <w:rsid w:val="001D1D00"/>
    <w:rsid w:val="001D209D"/>
    <w:rsid w:val="001D2D62"/>
    <w:rsid w:val="001D5785"/>
    <w:rsid w:val="001D5FF7"/>
    <w:rsid w:val="001D6531"/>
    <w:rsid w:val="001D7228"/>
    <w:rsid w:val="001D74FA"/>
    <w:rsid w:val="001D7501"/>
    <w:rsid w:val="001D78C5"/>
    <w:rsid w:val="001E0216"/>
    <w:rsid w:val="001E06D6"/>
    <w:rsid w:val="001E0BC2"/>
    <w:rsid w:val="001E1050"/>
    <w:rsid w:val="001E1DBB"/>
    <w:rsid w:val="001E2794"/>
    <w:rsid w:val="001E2814"/>
    <w:rsid w:val="001E3D3F"/>
    <w:rsid w:val="001E4776"/>
    <w:rsid w:val="001E47D5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17CB"/>
    <w:rsid w:val="00201DA0"/>
    <w:rsid w:val="00201F2E"/>
    <w:rsid w:val="00202F4D"/>
    <w:rsid w:val="002032CE"/>
    <w:rsid w:val="00203917"/>
    <w:rsid w:val="002046BF"/>
    <w:rsid w:val="00204807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137"/>
    <w:rsid w:val="00214462"/>
    <w:rsid w:val="0021589C"/>
    <w:rsid w:val="002166CE"/>
    <w:rsid w:val="00217344"/>
    <w:rsid w:val="00217710"/>
    <w:rsid w:val="00220ACB"/>
    <w:rsid w:val="00220C7C"/>
    <w:rsid w:val="002218FE"/>
    <w:rsid w:val="00221C7B"/>
    <w:rsid w:val="0022233D"/>
    <w:rsid w:val="0022247D"/>
    <w:rsid w:val="002227A9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FE2"/>
    <w:rsid w:val="00233B5F"/>
    <w:rsid w:val="00233BB7"/>
    <w:rsid w:val="002347E0"/>
    <w:rsid w:val="00235549"/>
    <w:rsid w:val="0023571C"/>
    <w:rsid w:val="00235A41"/>
    <w:rsid w:val="00235D56"/>
    <w:rsid w:val="00235DAA"/>
    <w:rsid w:val="00236B75"/>
    <w:rsid w:val="002370BC"/>
    <w:rsid w:val="0024027D"/>
    <w:rsid w:val="00240289"/>
    <w:rsid w:val="00240609"/>
    <w:rsid w:val="002406D8"/>
    <w:rsid w:val="0024186B"/>
    <w:rsid w:val="00241C72"/>
    <w:rsid w:val="00241F05"/>
    <w:rsid w:val="0024205E"/>
    <w:rsid w:val="00242E2E"/>
    <w:rsid w:val="00244B38"/>
    <w:rsid w:val="00244D60"/>
    <w:rsid w:val="0025145E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E64"/>
    <w:rsid w:val="00261006"/>
    <w:rsid w:val="0026158D"/>
    <w:rsid w:val="0026195F"/>
    <w:rsid w:val="00261A75"/>
    <w:rsid w:val="002626F7"/>
    <w:rsid w:val="00263035"/>
    <w:rsid w:val="00263094"/>
    <w:rsid w:val="002638A5"/>
    <w:rsid w:val="00263D72"/>
    <w:rsid w:val="00263E28"/>
    <w:rsid w:val="0026426F"/>
    <w:rsid w:val="00265A4B"/>
    <w:rsid w:val="00265D18"/>
    <w:rsid w:val="00266522"/>
    <w:rsid w:val="002665A4"/>
    <w:rsid w:val="002674D5"/>
    <w:rsid w:val="0027052A"/>
    <w:rsid w:val="00270D59"/>
    <w:rsid w:val="00270E0A"/>
    <w:rsid w:val="00271515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3198"/>
    <w:rsid w:val="00283E26"/>
    <w:rsid w:val="00283F0A"/>
    <w:rsid w:val="002845EA"/>
    <w:rsid w:val="002846B1"/>
    <w:rsid w:val="00286CDB"/>
    <w:rsid w:val="0028726A"/>
    <w:rsid w:val="00291919"/>
    <w:rsid w:val="00291EFF"/>
    <w:rsid w:val="002926D4"/>
    <w:rsid w:val="00293A25"/>
    <w:rsid w:val="00293A76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45"/>
    <w:rsid w:val="002A10B2"/>
    <w:rsid w:val="002A1FAC"/>
    <w:rsid w:val="002A2F79"/>
    <w:rsid w:val="002A3785"/>
    <w:rsid w:val="002A3FC1"/>
    <w:rsid w:val="002A464D"/>
    <w:rsid w:val="002A4BE0"/>
    <w:rsid w:val="002A560E"/>
    <w:rsid w:val="002A6358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B7951"/>
    <w:rsid w:val="002C0507"/>
    <w:rsid w:val="002C0665"/>
    <w:rsid w:val="002C071B"/>
    <w:rsid w:val="002C0DD6"/>
    <w:rsid w:val="002C1050"/>
    <w:rsid w:val="002C1982"/>
    <w:rsid w:val="002C1AE5"/>
    <w:rsid w:val="002C1D72"/>
    <w:rsid w:val="002C205F"/>
    <w:rsid w:val="002C21F7"/>
    <w:rsid w:val="002C2499"/>
    <w:rsid w:val="002C27EB"/>
    <w:rsid w:val="002C2AAB"/>
    <w:rsid w:val="002C2B0F"/>
    <w:rsid w:val="002C3CAA"/>
    <w:rsid w:val="002C4DBF"/>
    <w:rsid w:val="002C605B"/>
    <w:rsid w:val="002C6CF7"/>
    <w:rsid w:val="002C7037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327"/>
    <w:rsid w:val="002D6A4F"/>
    <w:rsid w:val="002D7D70"/>
    <w:rsid w:val="002E063C"/>
    <w:rsid w:val="002E069D"/>
    <w:rsid w:val="002E0768"/>
    <w:rsid w:val="002E0877"/>
    <w:rsid w:val="002E2731"/>
    <w:rsid w:val="002E3165"/>
    <w:rsid w:val="002E4305"/>
    <w:rsid w:val="002E530A"/>
    <w:rsid w:val="002E531D"/>
    <w:rsid w:val="002E5FDA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3958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ED2"/>
    <w:rsid w:val="00311076"/>
    <w:rsid w:val="00311F9D"/>
    <w:rsid w:val="003141B6"/>
    <w:rsid w:val="00316381"/>
    <w:rsid w:val="003163A5"/>
    <w:rsid w:val="00316748"/>
    <w:rsid w:val="003169A4"/>
    <w:rsid w:val="00317BD2"/>
    <w:rsid w:val="0032071C"/>
    <w:rsid w:val="00321A56"/>
    <w:rsid w:val="00321B20"/>
    <w:rsid w:val="003240F7"/>
    <w:rsid w:val="00325043"/>
    <w:rsid w:val="00325546"/>
    <w:rsid w:val="003259C5"/>
    <w:rsid w:val="00325CC0"/>
    <w:rsid w:val="00326507"/>
    <w:rsid w:val="003267C8"/>
    <w:rsid w:val="00327436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4F9"/>
    <w:rsid w:val="00341747"/>
    <w:rsid w:val="00341A74"/>
    <w:rsid w:val="00341D7A"/>
    <w:rsid w:val="00341ED4"/>
    <w:rsid w:val="003427DF"/>
    <w:rsid w:val="003436A5"/>
    <w:rsid w:val="00345909"/>
    <w:rsid w:val="003468B8"/>
    <w:rsid w:val="00347499"/>
    <w:rsid w:val="003475E1"/>
    <w:rsid w:val="00347722"/>
    <w:rsid w:val="0034777A"/>
    <w:rsid w:val="003500D1"/>
    <w:rsid w:val="00350210"/>
    <w:rsid w:val="003529EA"/>
    <w:rsid w:val="00352B29"/>
    <w:rsid w:val="00352DB8"/>
    <w:rsid w:val="0035482E"/>
    <w:rsid w:val="00354AEF"/>
    <w:rsid w:val="0035555B"/>
    <w:rsid w:val="00355B51"/>
    <w:rsid w:val="0035631F"/>
    <w:rsid w:val="00356463"/>
    <w:rsid w:val="0035684E"/>
    <w:rsid w:val="003572A0"/>
    <w:rsid w:val="003572EA"/>
    <w:rsid w:val="003579C1"/>
    <w:rsid w:val="00357A33"/>
    <w:rsid w:val="00357AA2"/>
    <w:rsid w:val="00357D48"/>
    <w:rsid w:val="00357E1B"/>
    <w:rsid w:val="003605D5"/>
    <w:rsid w:val="003607CE"/>
    <w:rsid w:val="0036230B"/>
    <w:rsid w:val="003629F7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042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29F"/>
    <w:rsid w:val="00373EC9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B60"/>
    <w:rsid w:val="0038317B"/>
    <w:rsid w:val="00383467"/>
    <w:rsid w:val="0038400D"/>
    <w:rsid w:val="0038438D"/>
    <w:rsid w:val="0038517B"/>
    <w:rsid w:val="00385C27"/>
    <w:rsid w:val="00386E4B"/>
    <w:rsid w:val="003870B7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5F4A"/>
    <w:rsid w:val="003960EA"/>
    <w:rsid w:val="0039646A"/>
    <w:rsid w:val="00396D39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B0D6E"/>
    <w:rsid w:val="003B1FC0"/>
    <w:rsid w:val="003B3302"/>
    <w:rsid w:val="003B3A13"/>
    <w:rsid w:val="003B3E74"/>
    <w:rsid w:val="003B4A74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91A"/>
    <w:rsid w:val="003B7D9D"/>
    <w:rsid w:val="003C09CC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3FF"/>
    <w:rsid w:val="003C670C"/>
    <w:rsid w:val="003C6A92"/>
    <w:rsid w:val="003C7160"/>
    <w:rsid w:val="003C78D9"/>
    <w:rsid w:val="003D0075"/>
    <w:rsid w:val="003D0E3C"/>
    <w:rsid w:val="003D14E9"/>
    <w:rsid w:val="003D1CF4"/>
    <w:rsid w:val="003D2FE2"/>
    <w:rsid w:val="003D3964"/>
    <w:rsid w:val="003D56A5"/>
    <w:rsid w:val="003D5CAF"/>
    <w:rsid w:val="003D7720"/>
    <w:rsid w:val="003D7F8E"/>
    <w:rsid w:val="003E00A4"/>
    <w:rsid w:val="003E01D5"/>
    <w:rsid w:val="003E029A"/>
    <w:rsid w:val="003E04A3"/>
    <w:rsid w:val="003E077D"/>
    <w:rsid w:val="003E0A5B"/>
    <w:rsid w:val="003E1421"/>
    <w:rsid w:val="003E194D"/>
    <w:rsid w:val="003E1BE2"/>
    <w:rsid w:val="003E1D9D"/>
    <w:rsid w:val="003E1FF9"/>
    <w:rsid w:val="003E2106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64A"/>
    <w:rsid w:val="003F2827"/>
    <w:rsid w:val="003F28E4"/>
    <w:rsid w:val="003F300B"/>
    <w:rsid w:val="003F4583"/>
    <w:rsid w:val="003F4C5E"/>
    <w:rsid w:val="003F6081"/>
    <w:rsid w:val="003F66A5"/>
    <w:rsid w:val="003F6CF8"/>
    <w:rsid w:val="003F6ED1"/>
    <w:rsid w:val="003F762C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5194"/>
    <w:rsid w:val="004055C1"/>
    <w:rsid w:val="00405996"/>
    <w:rsid w:val="004068F5"/>
    <w:rsid w:val="004072C8"/>
    <w:rsid w:val="0040761D"/>
    <w:rsid w:val="0041023E"/>
    <w:rsid w:val="004110AC"/>
    <w:rsid w:val="004116A0"/>
    <w:rsid w:val="00411A25"/>
    <w:rsid w:val="00411D9D"/>
    <w:rsid w:val="00413390"/>
    <w:rsid w:val="00413595"/>
    <w:rsid w:val="004158D3"/>
    <w:rsid w:val="0041661F"/>
    <w:rsid w:val="00416F1E"/>
    <w:rsid w:val="0041739A"/>
    <w:rsid w:val="004175B6"/>
    <w:rsid w:val="00417C94"/>
    <w:rsid w:val="00417E48"/>
    <w:rsid w:val="00417F33"/>
    <w:rsid w:val="00421AEB"/>
    <w:rsid w:val="00422009"/>
    <w:rsid w:val="00422802"/>
    <w:rsid w:val="00423158"/>
    <w:rsid w:val="00427EAA"/>
    <w:rsid w:val="004300C2"/>
    <w:rsid w:val="00430ACB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69A"/>
    <w:rsid w:val="00437CDB"/>
    <w:rsid w:val="00440390"/>
    <w:rsid w:val="004403A7"/>
    <w:rsid w:val="004409B1"/>
    <w:rsid w:val="00441011"/>
    <w:rsid w:val="004413A5"/>
    <w:rsid w:val="00441CC1"/>
    <w:rsid w:val="004425E1"/>
    <w:rsid w:val="00443208"/>
    <w:rsid w:val="00443317"/>
    <w:rsid w:val="00443A55"/>
    <w:rsid w:val="00443B50"/>
    <w:rsid w:val="00443B7A"/>
    <w:rsid w:val="00444026"/>
    <w:rsid w:val="00444069"/>
    <w:rsid w:val="00444E87"/>
    <w:rsid w:val="0044556F"/>
    <w:rsid w:val="0044660E"/>
    <w:rsid w:val="0044696E"/>
    <w:rsid w:val="00447808"/>
    <w:rsid w:val="00447B76"/>
    <w:rsid w:val="00447FFD"/>
    <w:rsid w:val="004504F0"/>
    <w:rsid w:val="00450C30"/>
    <w:rsid w:val="004521BB"/>
    <w:rsid w:val="00452896"/>
    <w:rsid w:val="00454D73"/>
    <w:rsid w:val="0045525D"/>
    <w:rsid w:val="004553CA"/>
    <w:rsid w:val="0045669A"/>
    <w:rsid w:val="00456B02"/>
    <w:rsid w:val="00457745"/>
    <w:rsid w:val="00460CA5"/>
    <w:rsid w:val="0046186C"/>
    <w:rsid w:val="0046188C"/>
    <w:rsid w:val="00461BB6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859"/>
    <w:rsid w:val="00477E9F"/>
    <w:rsid w:val="00480162"/>
    <w:rsid w:val="0048059F"/>
    <w:rsid w:val="004809CC"/>
    <w:rsid w:val="004813B3"/>
    <w:rsid w:val="00481640"/>
    <w:rsid w:val="004825CB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29E4"/>
    <w:rsid w:val="0049374F"/>
    <w:rsid w:val="00493846"/>
    <w:rsid w:val="00493AF9"/>
    <w:rsid w:val="00493CC7"/>
    <w:rsid w:val="0049404C"/>
    <w:rsid w:val="0049623A"/>
    <w:rsid w:val="0049655D"/>
    <w:rsid w:val="004974D8"/>
    <w:rsid w:val="004A0302"/>
    <w:rsid w:val="004A0321"/>
    <w:rsid w:val="004A1734"/>
    <w:rsid w:val="004A1C5D"/>
    <w:rsid w:val="004A3051"/>
    <w:rsid w:val="004A51CE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C17D2"/>
    <w:rsid w:val="004C18E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C1E"/>
    <w:rsid w:val="004E2FC6"/>
    <w:rsid w:val="004E442C"/>
    <w:rsid w:val="004E54F5"/>
    <w:rsid w:val="004E5843"/>
    <w:rsid w:val="004E6A12"/>
    <w:rsid w:val="004E6E9A"/>
    <w:rsid w:val="004E7015"/>
    <w:rsid w:val="004F01AF"/>
    <w:rsid w:val="004F0CAA"/>
    <w:rsid w:val="004F2130"/>
    <w:rsid w:val="004F2639"/>
    <w:rsid w:val="004F2E2A"/>
    <w:rsid w:val="004F30DA"/>
    <w:rsid w:val="004F3409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4133"/>
    <w:rsid w:val="0050550F"/>
    <w:rsid w:val="005066AC"/>
    <w:rsid w:val="00506832"/>
    <w:rsid w:val="00507F5A"/>
    <w:rsid w:val="00507FEA"/>
    <w:rsid w:val="00510110"/>
    <w:rsid w:val="00510176"/>
    <w:rsid w:val="005106CC"/>
    <w:rsid w:val="00510B0B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B2A"/>
    <w:rsid w:val="0051520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D3D"/>
    <w:rsid w:val="00524DDF"/>
    <w:rsid w:val="00524EFA"/>
    <w:rsid w:val="005250B5"/>
    <w:rsid w:val="005250C2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5D4"/>
    <w:rsid w:val="00544728"/>
    <w:rsid w:val="00544D9F"/>
    <w:rsid w:val="005457B4"/>
    <w:rsid w:val="00545F4E"/>
    <w:rsid w:val="0054752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6AF1"/>
    <w:rsid w:val="00557E3D"/>
    <w:rsid w:val="00560550"/>
    <w:rsid w:val="00561AD9"/>
    <w:rsid w:val="00562EB1"/>
    <w:rsid w:val="0056331A"/>
    <w:rsid w:val="005639B0"/>
    <w:rsid w:val="005646FC"/>
    <w:rsid w:val="0056624B"/>
    <w:rsid w:val="0056625A"/>
    <w:rsid w:val="00567040"/>
    <w:rsid w:val="00567893"/>
    <w:rsid w:val="005700F1"/>
    <w:rsid w:val="005716B8"/>
    <w:rsid w:val="00571702"/>
    <w:rsid w:val="00571F29"/>
    <w:rsid w:val="005739AB"/>
    <w:rsid w:val="005744FC"/>
    <w:rsid w:val="00575C75"/>
    <w:rsid w:val="00576B25"/>
    <w:rsid w:val="00576D5D"/>
    <w:rsid w:val="00577582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B6D"/>
    <w:rsid w:val="005900F2"/>
    <w:rsid w:val="0059159E"/>
    <w:rsid w:val="005918A4"/>
    <w:rsid w:val="00592A50"/>
    <w:rsid w:val="00592F35"/>
    <w:rsid w:val="005939DE"/>
    <w:rsid w:val="00593B80"/>
    <w:rsid w:val="00593E76"/>
    <w:rsid w:val="00594870"/>
    <w:rsid w:val="00594C31"/>
    <w:rsid w:val="00594FEE"/>
    <w:rsid w:val="005953F4"/>
    <w:rsid w:val="005960B4"/>
    <w:rsid w:val="0059636E"/>
    <w:rsid w:val="005A1236"/>
    <w:rsid w:val="005A15E1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7B8"/>
    <w:rsid w:val="005A6435"/>
    <w:rsid w:val="005A76F9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5463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4C12"/>
    <w:rsid w:val="005C6159"/>
    <w:rsid w:val="005D00A5"/>
    <w:rsid w:val="005D00D6"/>
    <w:rsid w:val="005D0468"/>
    <w:rsid w:val="005D07B2"/>
    <w:rsid w:val="005D0BF1"/>
    <w:rsid w:val="005D0D93"/>
    <w:rsid w:val="005D1263"/>
    <w:rsid w:val="005D191A"/>
    <w:rsid w:val="005D1A14"/>
    <w:rsid w:val="005D1ACD"/>
    <w:rsid w:val="005D26DF"/>
    <w:rsid w:val="005D27D0"/>
    <w:rsid w:val="005D2EDB"/>
    <w:rsid w:val="005D3674"/>
    <w:rsid w:val="005D3786"/>
    <w:rsid w:val="005D4D30"/>
    <w:rsid w:val="005D5CCD"/>
    <w:rsid w:val="005D5D7D"/>
    <w:rsid w:val="005D60E5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BB"/>
    <w:rsid w:val="005F1F95"/>
    <w:rsid w:val="005F25EF"/>
    <w:rsid w:val="005F2F3B"/>
    <w:rsid w:val="005F53F2"/>
    <w:rsid w:val="005F581A"/>
    <w:rsid w:val="005F72FA"/>
    <w:rsid w:val="005F7C1D"/>
    <w:rsid w:val="0060027F"/>
    <w:rsid w:val="0060526C"/>
    <w:rsid w:val="00606328"/>
    <w:rsid w:val="0060652B"/>
    <w:rsid w:val="00606B84"/>
    <w:rsid w:val="00607120"/>
    <w:rsid w:val="00607F7B"/>
    <w:rsid w:val="00611998"/>
    <w:rsid w:val="0061231B"/>
    <w:rsid w:val="006132ED"/>
    <w:rsid w:val="0061339E"/>
    <w:rsid w:val="00614934"/>
    <w:rsid w:val="0061522D"/>
    <w:rsid w:val="006153AB"/>
    <w:rsid w:val="006154C5"/>
    <w:rsid w:val="00615570"/>
    <w:rsid w:val="00615B35"/>
    <w:rsid w:val="00617764"/>
    <w:rsid w:val="00617A6E"/>
    <w:rsid w:val="0062023F"/>
    <w:rsid w:val="00621255"/>
    <w:rsid w:val="00621D3B"/>
    <w:rsid w:val="006220CA"/>
    <w:rsid w:val="00622E34"/>
    <w:rsid w:val="006230DC"/>
    <w:rsid w:val="006237BD"/>
    <w:rsid w:val="00623998"/>
    <w:rsid w:val="00623F24"/>
    <w:rsid w:val="00624A8D"/>
    <w:rsid w:val="00625515"/>
    <w:rsid w:val="00625529"/>
    <w:rsid w:val="006276B6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B02"/>
    <w:rsid w:val="00634DC9"/>
    <w:rsid w:val="006354FA"/>
    <w:rsid w:val="00635D52"/>
    <w:rsid w:val="00636142"/>
    <w:rsid w:val="00636A8E"/>
    <w:rsid w:val="006371D0"/>
    <w:rsid w:val="00637D24"/>
    <w:rsid w:val="00637DAB"/>
    <w:rsid w:val="006417C7"/>
    <w:rsid w:val="00642172"/>
    <w:rsid w:val="00642EFE"/>
    <w:rsid w:val="0064473D"/>
    <w:rsid w:val="00644850"/>
    <w:rsid w:val="00644CE2"/>
    <w:rsid w:val="006452C2"/>
    <w:rsid w:val="00645D21"/>
    <w:rsid w:val="00646F03"/>
    <w:rsid w:val="00650073"/>
    <w:rsid w:val="00650458"/>
    <w:rsid w:val="006505D2"/>
    <w:rsid w:val="00651408"/>
    <w:rsid w:val="006519EF"/>
    <w:rsid w:val="00651D84"/>
    <w:rsid w:val="00651E02"/>
    <w:rsid w:val="006521E5"/>
    <w:rsid w:val="00654493"/>
    <w:rsid w:val="00654ADD"/>
    <w:rsid w:val="00654B3F"/>
    <w:rsid w:val="00654E19"/>
    <w:rsid w:val="00655890"/>
    <w:rsid w:val="00655E71"/>
    <w:rsid w:val="00655EBD"/>
    <w:rsid w:val="00657976"/>
    <w:rsid w:val="00660138"/>
    <w:rsid w:val="006607D5"/>
    <w:rsid w:val="006608AD"/>
    <w:rsid w:val="00661E7D"/>
    <w:rsid w:val="00662165"/>
    <w:rsid w:val="00662623"/>
    <w:rsid w:val="0066349B"/>
    <w:rsid w:val="00664927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BD3"/>
    <w:rsid w:val="00673D0A"/>
    <w:rsid w:val="00675740"/>
    <w:rsid w:val="0067579A"/>
    <w:rsid w:val="00676178"/>
    <w:rsid w:val="00677658"/>
    <w:rsid w:val="00677822"/>
    <w:rsid w:val="00681F45"/>
    <w:rsid w:val="00682E8D"/>
    <w:rsid w:val="00683285"/>
    <w:rsid w:val="00685962"/>
    <w:rsid w:val="00685A30"/>
    <w:rsid w:val="00685C48"/>
    <w:rsid w:val="00687B29"/>
    <w:rsid w:val="00687E34"/>
    <w:rsid w:val="006906E8"/>
    <w:rsid w:val="00691009"/>
    <w:rsid w:val="006912BB"/>
    <w:rsid w:val="00692C09"/>
    <w:rsid w:val="00692FA3"/>
    <w:rsid w:val="00693101"/>
    <w:rsid w:val="0069382E"/>
    <w:rsid w:val="00693C4E"/>
    <w:rsid w:val="006953B6"/>
    <w:rsid w:val="006968E8"/>
    <w:rsid w:val="00696900"/>
    <w:rsid w:val="00697C38"/>
    <w:rsid w:val="006A0D8B"/>
    <w:rsid w:val="006A1302"/>
    <w:rsid w:val="006A134C"/>
    <w:rsid w:val="006A13FB"/>
    <w:rsid w:val="006A14B3"/>
    <w:rsid w:val="006A1922"/>
    <w:rsid w:val="006A1F61"/>
    <w:rsid w:val="006A202F"/>
    <w:rsid w:val="006A26BE"/>
    <w:rsid w:val="006A3C8A"/>
    <w:rsid w:val="006A475C"/>
    <w:rsid w:val="006A4AFC"/>
    <w:rsid w:val="006A5026"/>
    <w:rsid w:val="006A5B27"/>
    <w:rsid w:val="006A68CE"/>
    <w:rsid w:val="006A6D19"/>
    <w:rsid w:val="006B0116"/>
    <w:rsid w:val="006B05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29F"/>
    <w:rsid w:val="006C7FD7"/>
    <w:rsid w:val="006D0B02"/>
    <w:rsid w:val="006D0D6F"/>
    <w:rsid w:val="006D0E83"/>
    <w:rsid w:val="006D1826"/>
    <w:rsid w:val="006D1BA0"/>
    <w:rsid w:val="006D2DF7"/>
    <w:rsid w:val="006D4448"/>
    <w:rsid w:val="006D4E1D"/>
    <w:rsid w:val="006D5516"/>
    <w:rsid w:val="006D6150"/>
    <w:rsid w:val="006D7219"/>
    <w:rsid w:val="006E15CD"/>
    <w:rsid w:val="006E1E8F"/>
    <w:rsid w:val="006E272F"/>
    <w:rsid w:val="006E35A0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8E6"/>
    <w:rsid w:val="006F6413"/>
    <w:rsid w:val="006F69A0"/>
    <w:rsid w:val="006F6D1F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87B"/>
    <w:rsid w:val="0071689A"/>
    <w:rsid w:val="00716965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8D6"/>
    <w:rsid w:val="007248F1"/>
    <w:rsid w:val="0072587C"/>
    <w:rsid w:val="00725ED3"/>
    <w:rsid w:val="00731BD1"/>
    <w:rsid w:val="00731BFC"/>
    <w:rsid w:val="00731D26"/>
    <w:rsid w:val="00734F11"/>
    <w:rsid w:val="00735365"/>
    <w:rsid w:val="007363F2"/>
    <w:rsid w:val="00736959"/>
    <w:rsid w:val="00736A43"/>
    <w:rsid w:val="00737986"/>
    <w:rsid w:val="00737B2F"/>
    <w:rsid w:val="00737D8E"/>
    <w:rsid w:val="00740919"/>
    <w:rsid w:val="00740EF5"/>
    <w:rsid w:val="007417BD"/>
    <w:rsid w:val="00741ACC"/>
    <w:rsid w:val="00741D11"/>
    <w:rsid w:val="00742F7B"/>
    <w:rsid w:val="0074334C"/>
    <w:rsid w:val="00743A5D"/>
    <w:rsid w:val="007442CF"/>
    <w:rsid w:val="00744742"/>
    <w:rsid w:val="00744D01"/>
    <w:rsid w:val="00745561"/>
    <w:rsid w:val="007477E0"/>
    <w:rsid w:val="00747893"/>
    <w:rsid w:val="00747CD6"/>
    <w:rsid w:val="00747E00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7D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368E"/>
    <w:rsid w:val="0076384C"/>
    <w:rsid w:val="007642C2"/>
    <w:rsid w:val="007646F8"/>
    <w:rsid w:val="00764AAD"/>
    <w:rsid w:val="0076753C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280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694"/>
    <w:rsid w:val="0078387F"/>
    <w:rsid w:val="007839E7"/>
    <w:rsid w:val="00784CB7"/>
    <w:rsid w:val="007854B2"/>
    <w:rsid w:val="007857AA"/>
    <w:rsid w:val="00786A78"/>
    <w:rsid w:val="007874CB"/>
    <w:rsid w:val="0078774A"/>
    <w:rsid w:val="00790715"/>
    <w:rsid w:val="00791764"/>
    <w:rsid w:val="00791FE4"/>
    <w:rsid w:val="007930E2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12AE"/>
    <w:rsid w:val="007A16FB"/>
    <w:rsid w:val="007A2020"/>
    <w:rsid w:val="007A2E03"/>
    <w:rsid w:val="007A2FC9"/>
    <w:rsid w:val="007A3487"/>
    <w:rsid w:val="007A34A6"/>
    <w:rsid w:val="007A3EE6"/>
    <w:rsid w:val="007A4BB9"/>
    <w:rsid w:val="007A5F50"/>
    <w:rsid w:val="007A6841"/>
    <w:rsid w:val="007A6AA5"/>
    <w:rsid w:val="007A7DEB"/>
    <w:rsid w:val="007B00E3"/>
    <w:rsid w:val="007B0562"/>
    <w:rsid w:val="007B188A"/>
    <w:rsid w:val="007B207A"/>
    <w:rsid w:val="007B270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9C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1213"/>
    <w:rsid w:val="007D12B1"/>
    <w:rsid w:val="007D13EE"/>
    <w:rsid w:val="007D1692"/>
    <w:rsid w:val="007D16BB"/>
    <w:rsid w:val="007D1D62"/>
    <w:rsid w:val="007D2B56"/>
    <w:rsid w:val="007D3515"/>
    <w:rsid w:val="007D3E45"/>
    <w:rsid w:val="007D4017"/>
    <w:rsid w:val="007D4470"/>
    <w:rsid w:val="007D4E09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81F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A9"/>
    <w:rsid w:val="0080437A"/>
    <w:rsid w:val="008055DB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4DBD"/>
    <w:rsid w:val="0081568C"/>
    <w:rsid w:val="00816505"/>
    <w:rsid w:val="0081738C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0E50"/>
    <w:rsid w:val="00831C52"/>
    <w:rsid w:val="00831DC3"/>
    <w:rsid w:val="008326D8"/>
    <w:rsid w:val="0083296C"/>
    <w:rsid w:val="0083475E"/>
    <w:rsid w:val="008348C6"/>
    <w:rsid w:val="00834BF4"/>
    <w:rsid w:val="00834CD0"/>
    <w:rsid w:val="00835374"/>
    <w:rsid w:val="00835822"/>
    <w:rsid w:val="00836379"/>
    <w:rsid w:val="00836400"/>
    <w:rsid w:val="008365E4"/>
    <w:rsid w:val="00836C9C"/>
    <w:rsid w:val="00837337"/>
    <w:rsid w:val="00837F16"/>
    <w:rsid w:val="00840327"/>
    <w:rsid w:val="00840FE0"/>
    <w:rsid w:val="00842193"/>
    <w:rsid w:val="00842CDF"/>
    <w:rsid w:val="00842D08"/>
    <w:rsid w:val="008435A4"/>
    <w:rsid w:val="008435DB"/>
    <w:rsid w:val="00843892"/>
    <w:rsid w:val="00844434"/>
    <w:rsid w:val="00845AA5"/>
    <w:rsid w:val="008463FB"/>
    <w:rsid w:val="00847EB9"/>
    <w:rsid w:val="008504E0"/>
    <w:rsid w:val="00850570"/>
    <w:rsid w:val="00850734"/>
    <w:rsid w:val="00850857"/>
    <w:rsid w:val="008510F1"/>
    <w:rsid w:val="00851EA9"/>
    <w:rsid w:val="0085236E"/>
    <w:rsid w:val="00852545"/>
    <w:rsid w:val="00853563"/>
    <w:rsid w:val="00853CBA"/>
    <w:rsid w:val="00853DFC"/>
    <w:rsid w:val="008546A0"/>
    <w:rsid w:val="00855622"/>
    <w:rsid w:val="008558B3"/>
    <w:rsid w:val="00855C7E"/>
    <w:rsid w:val="00855F55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5E9B"/>
    <w:rsid w:val="008702CB"/>
    <w:rsid w:val="008707D8"/>
    <w:rsid w:val="0087175D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F09"/>
    <w:rsid w:val="008769B4"/>
    <w:rsid w:val="00876D7D"/>
    <w:rsid w:val="008777E0"/>
    <w:rsid w:val="00877B26"/>
    <w:rsid w:val="0088001E"/>
    <w:rsid w:val="00880500"/>
    <w:rsid w:val="00880C86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BE"/>
    <w:rsid w:val="008875C7"/>
    <w:rsid w:val="00890F86"/>
    <w:rsid w:val="008916DE"/>
    <w:rsid w:val="00892068"/>
    <w:rsid w:val="008920F8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3366"/>
    <w:rsid w:val="008A345D"/>
    <w:rsid w:val="008A3C60"/>
    <w:rsid w:val="008A4DA3"/>
    <w:rsid w:val="008A5CEA"/>
    <w:rsid w:val="008A70A4"/>
    <w:rsid w:val="008A7905"/>
    <w:rsid w:val="008B0198"/>
    <w:rsid w:val="008B0507"/>
    <w:rsid w:val="008B1233"/>
    <w:rsid w:val="008B12AF"/>
    <w:rsid w:val="008B1605"/>
    <w:rsid w:val="008B4DB1"/>
    <w:rsid w:val="008B4FDA"/>
    <w:rsid w:val="008B716D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3793"/>
    <w:rsid w:val="008C3BF1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7B2"/>
    <w:rsid w:val="008D7FF8"/>
    <w:rsid w:val="008E00F2"/>
    <w:rsid w:val="008E0490"/>
    <w:rsid w:val="008E153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B7C"/>
    <w:rsid w:val="008E60B3"/>
    <w:rsid w:val="008E6E51"/>
    <w:rsid w:val="008F0732"/>
    <w:rsid w:val="008F15B9"/>
    <w:rsid w:val="008F1F9B"/>
    <w:rsid w:val="008F2148"/>
    <w:rsid w:val="008F2365"/>
    <w:rsid w:val="008F2B76"/>
    <w:rsid w:val="008F527F"/>
    <w:rsid w:val="008F6B74"/>
    <w:rsid w:val="00900517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42F"/>
    <w:rsid w:val="0091064F"/>
    <w:rsid w:val="00910938"/>
    <w:rsid w:val="00910A15"/>
    <w:rsid w:val="00910F01"/>
    <w:rsid w:val="00910F71"/>
    <w:rsid w:val="009114A5"/>
    <w:rsid w:val="00911A2F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3C75"/>
    <w:rsid w:val="00924434"/>
    <w:rsid w:val="00926875"/>
    <w:rsid w:val="00926C3E"/>
    <w:rsid w:val="00927888"/>
    <w:rsid w:val="0093162E"/>
    <w:rsid w:val="00931A1F"/>
    <w:rsid w:val="00931D7C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5EE5"/>
    <w:rsid w:val="00936000"/>
    <w:rsid w:val="0093610F"/>
    <w:rsid w:val="009365B5"/>
    <w:rsid w:val="00936DF5"/>
    <w:rsid w:val="0093713C"/>
    <w:rsid w:val="009374A0"/>
    <w:rsid w:val="0093795E"/>
    <w:rsid w:val="00937B6A"/>
    <w:rsid w:val="00940C2A"/>
    <w:rsid w:val="009414B2"/>
    <w:rsid w:val="00941728"/>
    <w:rsid w:val="009418A7"/>
    <w:rsid w:val="00941924"/>
    <w:rsid w:val="00941E17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A1E"/>
    <w:rsid w:val="00955E87"/>
    <w:rsid w:val="00956D11"/>
    <w:rsid w:val="00960802"/>
    <w:rsid w:val="009619D8"/>
    <w:rsid w:val="00962791"/>
    <w:rsid w:val="009627B3"/>
    <w:rsid w:val="00963403"/>
    <w:rsid w:val="009639DF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39A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71B9"/>
    <w:rsid w:val="009775DB"/>
    <w:rsid w:val="00981214"/>
    <w:rsid w:val="009813C4"/>
    <w:rsid w:val="00981540"/>
    <w:rsid w:val="0098244A"/>
    <w:rsid w:val="00983AF5"/>
    <w:rsid w:val="00984456"/>
    <w:rsid w:val="00984BDB"/>
    <w:rsid w:val="00985291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86"/>
    <w:rsid w:val="009978F4"/>
    <w:rsid w:val="009A0467"/>
    <w:rsid w:val="009A04E3"/>
    <w:rsid w:val="009A05AC"/>
    <w:rsid w:val="009A0BDF"/>
    <w:rsid w:val="009A171D"/>
    <w:rsid w:val="009A172A"/>
    <w:rsid w:val="009A2838"/>
    <w:rsid w:val="009A2FDE"/>
    <w:rsid w:val="009A5190"/>
    <w:rsid w:val="009A6301"/>
    <w:rsid w:val="009A6950"/>
    <w:rsid w:val="009A73D5"/>
    <w:rsid w:val="009A796C"/>
    <w:rsid w:val="009B0273"/>
    <w:rsid w:val="009B0824"/>
    <w:rsid w:val="009B0DA1"/>
    <w:rsid w:val="009B127B"/>
    <w:rsid w:val="009B13C3"/>
    <w:rsid w:val="009B18AF"/>
    <w:rsid w:val="009B3CA3"/>
    <w:rsid w:val="009B5889"/>
    <w:rsid w:val="009B58F7"/>
    <w:rsid w:val="009B5ED1"/>
    <w:rsid w:val="009B6191"/>
    <w:rsid w:val="009B6D58"/>
    <w:rsid w:val="009C0ABA"/>
    <w:rsid w:val="009C1A9B"/>
    <w:rsid w:val="009C1D0F"/>
    <w:rsid w:val="009C3A21"/>
    <w:rsid w:val="009C3B73"/>
    <w:rsid w:val="009C3EC5"/>
    <w:rsid w:val="009C4A72"/>
    <w:rsid w:val="009C55BB"/>
    <w:rsid w:val="009C5A1D"/>
    <w:rsid w:val="009C6103"/>
    <w:rsid w:val="009C61A3"/>
    <w:rsid w:val="009C7913"/>
    <w:rsid w:val="009D158E"/>
    <w:rsid w:val="009D2AE5"/>
    <w:rsid w:val="009D352B"/>
    <w:rsid w:val="009D47AF"/>
    <w:rsid w:val="009D6D1A"/>
    <w:rsid w:val="009D71F8"/>
    <w:rsid w:val="009D78BC"/>
    <w:rsid w:val="009D7EFF"/>
    <w:rsid w:val="009E07EE"/>
    <w:rsid w:val="009E0C7F"/>
    <w:rsid w:val="009E10BB"/>
    <w:rsid w:val="009E1181"/>
    <w:rsid w:val="009E19C7"/>
    <w:rsid w:val="009E2596"/>
    <w:rsid w:val="009E26EE"/>
    <w:rsid w:val="009E27FC"/>
    <w:rsid w:val="009E2E21"/>
    <w:rsid w:val="009E35C5"/>
    <w:rsid w:val="009E38B9"/>
    <w:rsid w:val="009E39FC"/>
    <w:rsid w:val="009E45F3"/>
    <w:rsid w:val="009E49AB"/>
    <w:rsid w:val="009E4A0F"/>
    <w:rsid w:val="009E5048"/>
    <w:rsid w:val="009E7100"/>
    <w:rsid w:val="009E77E3"/>
    <w:rsid w:val="009F037B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6CC8"/>
    <w:rsid w:val="00A0752B"/>
    <w:rsid w:val="00A104D1"/>
    <w:rsid w:val="00A10D1E"/>
    <w:rsid w:val="00A10D1F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3824"/>
    <w:rsid w:val="00A14672"/>
    <w:rsid w:val="00A14685"/>
    <w:rsid w:val="00A14A90"/>
    <w:rsid w:val="00A14ED9"/>
    <w:rsid w:val="00A150A9"/>
    <w:rsid w:val="00A150D1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7FAF"/>
    <w:rsid w:val="00A30084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37EF5"/>
    <w:rsid w:val="00A4028C"/>
    <w:rsid w:val="00A40446"/>
    <w:rsid w:val="00A40FD5"/>
    <w:rsid w:val="00A412F1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50E"/>
    <w:rsid w:val="00A50C53"/>
    <w:rsid w:val="00A51D7C"/>
    <w:rsid w:val="00A52061"/>
    <w:rsid w:val="00A524AC"/>
    <w:rsid w:val="00A530B3"/>
    <w:rsid w:val="00A5512C"/>
    <w:rsid w:val="00A55E59"/>
    <w:rsid w:val="00A55FEE"/>
    <w:rsid w:val="00A56536"/>
    <w:rsid w:val="00A572D8"/>
    <w:rsid w:val="00A57B1A"/>
    <w:rsid w:val="00A57F48"/>
    <w:rsid w:val="00A60D60"/>
    <w:rsid w:val="00A61746"/>
    <w:rsid w:val="00A619F2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5242"/>
    <w:rsid w:val="00A76200"/>
    <w:rsid w:val="00A76C15"/>
    <w:rsid w:val="00A779D8"/>
    <w:rsid w:val="00A8081F"/>
    <w:rsid w:val="00A80ECD"/>
    <w:rsid w:val="00A8134C"/>
    <w:rsid w:val="00A81620"/>
    <w:rsid w:val="00A81DD5"/>
    <w:rsid w:val="00A82F21"/>
    <w:rsid w:val="00A8328A"/>
    <w:rsid w:val="00A86287"/>
    <w:rsid w:val="00A90E28"/>
    <w:rsid w:val="00A90FCD"/>
    <w:rsid w:val="00A921FF"/>
    <w:rsid w:val="00A93710"/>
    <w:rsid w:val="00A943A0"/>
    <w:rsid w:val="00A944D6"/>
    <w:rsid w:val="00A95C09"/>
    <w:rsid w:val="00A95DF9"/>
    <w:rsid w:val="00A961A4"/>
    <w:rsid w:val="00A96293"/>
    <w:rsid w:val="00A96817"/>
    <w:rsid w:val="00A9694C"/>
    <w:rsid w:val="00AA0497"/>
    <w:rsid w:val="00AA0AD8"/>
    <w:rsid w:val="00AA0F00"/>
    <w:rsid w:val="00AA13E4"/>
    <w:rsid w:val="00AA1BBF"/>
    <w:rsid w:val="00AA233A"/>
    <w:rsid w:val="00AA2488"/>
    <w:rsid w:val="00AA270B"/>
    <w:rsid w:val="00AA2C2F"/>
    <w:rsid w:val="00AA4DC0"/>
    <w:rsid w:val="00AA5305"/>
    <w:rsid w:val="00AA5B57"/>
    <w:rsid w:val="00AA632C"/>
    <w:rsid w:val="00AA6428"/>
    <w:rsid w:val="00AA697C"/>
    <w:rsid w:val="00AA6F53"/>
    <w:rsid w:val="00AA7117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019"/>
    <w:rsid w:val="00AB77E2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522C"/>
    <w:rsid w:val="00AD7B20"/>
    <w:rsid w:val="00AE00B8"/>
    <w:rsid w:val="00AE0514"/>
    <w:rsid w:val="00AE1606"/>
    <w:rsid w:val="00AE1E38"/>
    <w:rsid w:val="00AE224E"/>
    <w:rsid w:val="00AE26C8"/>
    <w:rsid w:val="00AE3822"/>
    <w:rsid w:val="00AE3B58"/>
    <w:rsid w:val="00AE4008"/>
    <w:rsid w:val="00AE43E4"/>
    <w:rsid w:val="00AE52DD"/>
    <w:rsid w:val="00AE56B3"/>
    <w:rsid w:val="00AE679C"/>
    <w:rsid w:val="00AE70BE"/>
    <w:rsid w:val="00AE73A7"/>
    <w:rsid w:val="00AF023B"/>
    <w:rsid w:val="00AF0ED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21C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51BE"/>
    <w:rsid w:val="00B06075"/>
    <w:rsid w:val="00B07942"/>
    <w:rsid w:val="00B079E8"/>
    <w:rsid w:val="00B07E76"/>
    <w:rsid w:val="00B101FF"/>
    <w:rsid w:val="00B1025C"/>
    <w:rsid w:val="00B110DE"/>
    <w:rsid w:val="00B11181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A08"/>
    <w:rsid w:val="00B16E83"/>
    <w:rsid w:val="00B1718B"/>
    <w:rsid w:val="00B176AF"/>
    <w:rsid w:val="00B17EB1"/>
    <w:rsid w:val="00B2001C"/>
    <w:rsid w:val="00B2066D"/>
    <w:rsid w:val="00B20FD7"/>
    <w:rsid w:val="00B21689"/>
    <w:rsid w:val="00B217A5"/>
    <w:rsid w:val="00B217BB"/>
    <w:rsid w:val="00B225D5"/>
    <w:rsid w:val="00B2283B"/>
    <w:rsid w:val="00B25447"/>
    <w:rsid w:val="00B2561E"/>
    <w:rsid w:val="00B2572B"/>
    <w:rsid w:val="00B25FC4"/>
    <w:rsid w:val="00B2681D"/>
    <w:rsid w:val="00B2752E"/>
    <w:rsid w:val="00B30994"/>
    <w:rsid w:val="00B31881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3A8"/>
    <w:rsid w:val="00B425F0"/>
    <w:rsid w:val="00B4364F"/>
    <w:rsid w:val="00B4374E"/>
    <w:rsid w:val="00B44A67"/>
    <w:rsid w:val="00B4502F"/>
    <w:rsid w:val="00B45BBF"/>
    <w:rsid w:val="00B46279"/>
    <w:rsid w:val="00B46D58"/>
    <w:rsid w:val="00B470B0"/>
    <w:rsid w:val="00B4794D"/>
    <w:rsid w:val="00B50F8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71"/>
    <w:rsid w:val="00B553D4"/>
    <w:rsid w:val="00B57948"/>
    <w:rsid w:val="00B57B4F"/>
    <w:rsid w:val="00B57D12"/>
    <w:rsid w:val="00B612AB"/>
    <w:rsid w:val="00B61677"/>
    <w:rsid w:val="00B62020"/>
    <w:rsid w:val="00B62122"/>
    <w:rsid w:val="00B62B00"/>
    <w:rsid w:val="00B62D06"/>
    <w:rsid w:val="00B62F78"/>
    <w:rsid w:val="00B63078"/>
    <w:rsid w:val="00B64118"/>
    <w:rsid w:val="00B64BF8"/>
    <w:rsid w:val="00B64C48"/>
    <w:rsid w:val="00B64ECA"/>
    <w:rsid w:val="00B6601D"/>
    <w:rsid w:val="00B666FB"/>
    <w:rsid w:val="00B66AB9"/>
    <w:rsid w:val="00B66C0B"/>
    <w:rsid w:val="00B67667"/>
    <w:rsid w:val="00B67CCD"/>
    <w:rsid w:val="00B7032D"/>
    <w:rsid w:val="00B70848"/>
    <w:rsid w:val="00B70DF8"/>
    <w:rsid w:val="00B716B0"/>
    <w:rsid w:val="00B71D73"/>
    <w:rsid w:val="00B73AB8"/>
    <w:rsid w:val="00B73DE0"/>
    <w:rsid w:val="00B744F6"/>
    <w:rsid w:val="00B74B63"/>
    <w:rsid w:val="00B75687"/>
    <w:rsid w:val="00B76ED4"/>
    <w:rsid w:val="00B77205"/>
    <w:rsid w:val="00B81197"/>
    <w:rsid w:val="00B8167D"/>
    <w:rsid w:val="00B81AD3"/>
    <w:rsid w:val="00B853BF"/>
    <w:rsid w:val="00B8636F"/>
    <w:rsid w:val="00B86BCB"/>
    <w:rsid w:val="00B86C5F"/>
    <w:rsid w:val="00B9100A"/>
    <w:rsid w:val="00B916D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853"/>
    <w:rsid w:val="00BA2ED6"/>
    <w:rsid w:val="00BA3554"/>
    <w:rsid w:val="00BA4AEC"/>
    <w:rsid w:val="00BA632C"/>
    <w:rsid w:val="00BA6E63"/>
    <w:rsid w:val="00BA7128"/>
    <w:rsid w:val="00BB1C9B"/>
    <w:rsid w:val="00BB3575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2255"/>
    <w:rsid w:val="00BC256B"/>
    <w:rsid w:val="00BC2E4D"/>
    <w:rsid w:val="00BC354F"/>
    <w:rsid w:val="00BC3E66"/>
    <w:rsid w:val="00BC4594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298A"/>
    <w:rsid w:val="00BD3B55"/>
    <w:rsid w:val="00BD4817"/>
    <w:rsid w:val="00BD50E7"/>
    <w:rsid w:val="00BD5575"/>
    <w:rsid w:val="00BD572E"/>
    <w:rsid w:val="00BD5F94"/>
    <w:rsid w:val="00BD6BF7"/>
    <w:rsid w:val="00BD72E6"/>
    <w:rsid w:val="00BD744F"/>
    <w:rsid w:val="00BE01AE"/>
    <w:rsid w:val="00BE165F"/>
    <w:rsid w:val="00BE1C5E"/>
    <w:rsid w:val="00BE2236"/>
    <w:rsid w:val="00BE2572"/>
    <w:rsid w:val="00BE40B1"/>
    <w:rsid w:val="00BE439E"/>
    <w:rsid w:val="00BE45B6"/>
    <w:rsid w:val="00BE4CFA"/>
    <w:rsid w:val="00BE5381"/>
    <w:rsid w:val="00BE54A9"/>
    <w:rsid w:val="00BE5525"/>
    <w:rsid w:val="00BE557F"/>
    <w:rsid w:val="00BE5ADD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3696"/>
    <w:rsid w:val="00BF46D6"/>
    <w:rsid w:val="00BF47AF"/>
    <w:rsid w:val="00BF4D4C"/>
    <w:rsid w:val="00BF4E90"/>
    <w:rsid w:val="00BF4FFD"/>
    <w:rsid w:val="00BF5421"/>
    <w:rsid w:val="00BF603D"/>
    <w:rsid w:val="00BF7253"/>
    <w:rsid w:val="00BF762F"/>
    <w:rsid w:val="00BF79C6"/>
    <w:rsid w:val="00C008F7"/>
    <w:rsid w:val="00C00E33"/>
    <w:rsid w:val="00C010D8"/>
    <w:rsid w:val="00C01DC3"/>
    <w:rsid w:val="00C024D3"/>
    <w:rsid w:val="00C029B6"/>
    <w:rsid w:val="00C03283"/>
    <w:rsid w:val="00C03431"/>
    <w:rsid w:val="00C03E1D"/>
    <w:rsid w:val="00C0413D"/>
    <w:rsid w:val="00C04176"/>
    <w:rsid w:val="00C061D3"/>
    <w:rsid w:val="00C061DC"/>
    <w:rsid w:val="00C06409"/>
    <w:rsid w:val="00C07F24"/>
    <w:rsid w:val="00C122A6"/>
    <w:rsid w:val="00C132F1"/>
    <w:rsid w:val="00C13B79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1AF3"/>
    <w:rsid w:val="00C2217E"/>
    <w:rsid w:val="00C22421"/>
    <w:rsid w:val="00C232E0"/>
    <w:rsid w:val="00C23B1B"/>
    <w:rsid w:val="00C23D48"/>
    <w:rsid w:val="00C23F1D"/>
    <w:rsid w:val="00C24256"/>
    <w:rsid w:val="00C24661"/>
    <w:rsid w:val="00C24CA6"/>
    <w:rsid w:val="00C26B4D"/>
    <w:rsid w:val="00C26CF7"/>
    <w:rsid w:val="00C27123"/>
    <w:rsid w:val="00C27A88"/>
    <w:rsid w:val="00C27BA4"/>
    <w:rsid w:val="00C3071E"/>
    <w:rsid w:val="00C30BFB"/>
    <w:rsid w:val="00C3130B"/>
    <w:rsid w:val="00C31373"/>
    <w:rsid w:val="00C324F0"/>
    <w:rsid w:val="00C33115"/>
    <w:rsid w:val="00C33A58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FEC"/>
    <w:rsid w:val="00C4459D"/>
    <w:rsid w:val="00C4487D"/>
    <w:rsid w:val="00C4511E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926"/>
    <w:rsid w:val="00C53D1C"/>
    <w:rsid w:val="00C54730"/>
    <w:rsid w:val="00C54CEE"/>
    <w:rsid w:val="00C5588A"/>
    <w:rsid w:val="00C56BBA"/>
    <w:rsid w:val="00C57D7E"/>
    <w:rsid w:val="00C611EE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6F4"/>
    <w:rsid w:val="00C70C1A"/>
    <w:rsid w:val="00C71E26"/>
    <w:rsid w:val="00C72606"/>
    <w:rsid w:val="00C7261B"/>
    <w:rsid w:val="00C72D0E"/>
    <w:rsid w:val="00C72E21"/>
    <w:rsid w:val="00C73021"/>
    <w:rsid w:val="00C73E62"/>
    <w:rsid w:val="00C752FC"/>
    <w:rsid w:val="00C767C7"/>
    <w:rsid w:val="00C8055A"/>
    <w:rsid w:val="00C806B2"/>
    <w:rsid w:val="00C807D9"/>
    <w:rsid w:val="00C80B25"/>
    <w:rsid w:val="00C81187"/>
    <w:rsid w:val="00C813A9"/>
    <w:rsid w:val="00C816CA"/>
    <w:rsid w:val="00C81FE2"/>
    <w:rsid w:val="00C82BD2"/>
    <w:rsid w:val="00C83D8F"/>
    <w:rsid w:val="00C84419"/>
    <w:rsid w:val="00C85FFA"/>
    <w:rsid w:val="00C861E9"/>
    <w:rsid w:val="00C864DC"/>
    <w:rsid w:val="00C869C9"/>
    <w:rsid w:val="00C86AB3"/>
    <w:rsid w:val="00C87B2A"/>
    <w:rsid w:val="00C90796"/>
    <w:rsid w:val="00C91224"/>
    <w:rsid w:val="00C9153B"/>
    <w:rsid w:val="00C91F69"/>
    <w:rsid w:val="00C929A7"/>
    <w:rsid w:val="00C94323"/>
    <w:rsid w:val="00C970BB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364F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5764"/>
    <w:rsid w:val="00CB66E8"/>
    <w:rsid w:val="00CB68EF"/>
    <w:rsid w:val="00CB759C"/>
    <w:rsid w:val="00CB79A4"/>
    <w:rsid w:val="00CC0326"/>
    <w:rsid w:val="00CC06A8"/>
    <w:rsid w:val="00CC0A8D"/>
    <w:rsid w:val="00CC3097"/>
    <w:rsid w:val="00CC3BAC"/>
    <w:rsid w:val="00CC518E"/>
    <w:rsid w:val="00CC6362"/>
    <w:rsid w:val="00CC69D0"/>
    <w:rsid w:val="00CC73F0"/>
    <w:rsid w:val="00CD01CC"/>
    <w:rsid w:val="00CD043A"/>
    <w:rsid w:val="00CD1CBF"/>
    <w:rsid w:val="00CD1E50"/>
    <w:rsid w:val="00CD3548"/>
    <w:rsid w:val="00CD4190"/>
    <w:rsid w:val="00CD435C"/>
    <w:rsid w:val="00CD4898"/>
    <w:rsid w:val="00CD6B60"/>
    <w:rsid w:val="00CD7A4F"/>
    <w:rsid w:val="00CE0D95"/>
    <w:rsid w:val="00CE10B2"/>
    <w:rsid w:val="00CE1E11"/>
    <w:rsid w:val="00CE2264"/>
    <w:rsid w:val="00CE2841"/>
    <w:rsid w:val="00CE35E7"/>
    <w:rsid w:val="00CE4D1D"/>
    <w:rsid w:val="00CE56FD"/>
    <w:rsid w:val="00CE71AA"/>
    <w:rsid w:val="00CE78F8"/>
    <w:rsid w:val="00CE7B83"/>
    <w:rsid w:val="00CE7BF1"/>
    <w:rsid w:val="00CF0768"/>
    <w:rsid w:val="00CF0D0D"/>
    <w:rsid w:val="00CF1653"/>
    <w:rsid w:val="00CF1742"/>
    <w:rsid w:val="00CF1966"/>
    <w:rsid w:val="00CF2304"/>
    <w:rsid w:val="00CF2692"/>
    <w:rsid w:val="00CF34D0"/>
    <w:rsid w:val="00CF34DE"/>
    <w:rsid w:val="00CF3B1A"/>
    <w:rsid w:val="00CF5D89"/>
    <w:rsid w:val="00CF7801"/>
    <w:rsid w:val="00CF7A4E"/>
    <w:rsid w:val="00CF7F57"/>
    <w:rsid w:val="00D00401"/>
    <w:rsid w:val="00D004C3"/>
    <w:rsid w:val="00D0068C"/>
    <w:rsid w:val="00D008B5"/>
    <w:rsid w:val="00D00A61"/>
    <w:rsid w:val="00D00BED"/>
    <w:rsid w:val="00D00DA3"/>
    <w:rsid w:val="00D01191"/>
    <w:rsid w:val="00D01B3C"/>
    <w:rsid w:val="00D01D39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32E"/>
    <w:rsid w:val="00D05A4D"/>
    <w:rsid w:val="00D0677B"/>
    <w:rsid w:val="00D06AAC"/>
    <w:rsid w:val="00D07367"/>
    <w:rsid w:val="00D10298"/>
    <w:rsid w:val="00D104E6"/>
    <w:rsid w:val="00D11611"/>
    <w:rsid w:val="00D11C3F"/>
    <w:rsid w:val="00D11FD2"/>
    <w:rsid w:val="00D12BF4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5DF2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BD7"/>
    <w:rsid w:val="00D32DD8"/>
    <w:rsid w:val="00D32F51"/>
    <w:rsid w:val="00D33481"/>
    <w:rsid w:val="00D334B6"/>
    <w:rsid w:val="00D3423E"/>
    <w:rsid w:val="00D3436F"/>
    <w:rsid w:val="00D344BA"/>
    <w:rsid w:val="00D356C3"/>
    <w:rsid w:val="00D359EB"/>
    <w:rsid w:val="00D35E75"/>
    <w:rsid w:val="00D362DB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63EA"/>
    <w:rsid w:val="00D46D5B"/>
    <w:rsid w:val="00D47316"/>
    <w:rsid w:val="00D47541"/>
    <w:rsid w:val="00D47A5B"/>
    <w:rsid w:val="00D47A9C"/>
    <w:rsid w:val="00D50B56"/>
    <w:rsid w:val="00D51669"/>
    <w:rsid w:val="00D516BE"/>
    <w:rsid w:val="00D51DF5"/>
    <w:rsid w:val="00D523EF"/>
    <w:rsid w:val="00D52566"/>
    <w:rsid w:val="00D5289A"/>
    <w:rsid w:val="00D52CC7"/>
    <w:rsid w:val="00D52D0B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855"/>
    <w:rsid w:val="00D62C0F"/>
    <w:rsid w:val="00D659B3"/>
    <w:rsid w:val="00D65BF2"/>
    <w:rsid w:val="00D65E4E"/>
    <w:rsid w:val="00D65EBA"/>
    <w:rsid w:val="00D66198"/>
    <w:rsid w:val="00D710BC"/>
    <w:rsid w:val="00D71259"/>
    <w:rsid w:val="00D71BFF"/>
    <w:rsid w:val="00D733F3"/>
    <w:rsid w:val="00D7354F"/>
    <w:rsid w:val="00D7435F"/>
    <w:rsid w:val="00D746A9"/>
    <w:rsid w:val="00D74CCE"/>
    <w:rsid w:val="00D7504A"/>
    <w:rsid w:val="00D758CA"/>
    <w:rsid w:val="00D75F27"/>
    <w:rsid w:val="00D76027"/>
    <w:rsid w:val="00D76453"/>
    <w:rsid w:val="00D76BBA"/>
    <w:rsid w:val="00D770E9"/>
    <w:rsid w:val="00D77ADB"/>
    <w:rsid w:val="00D77EF7"/>
    <w:rsid w:val="00D80916"/>
    <w:rsid w:val="00D815D1"/>
    <w:rsid w:val="00D81660"/>
    <w:rsid w:val="00D81962"/>
    <w:rsid w:val="00D820D2"/>
    <w:rsid w:val="00D82DAD"/>
    <w:rsid w:val="00D82E07"/>
    <w:rsid w:val="00D82E27"/>
    <w:rsid w:val="00D83043"/>
    <w:rsid w:val="00D8313C"/>
    <w:rsid w:val="00D84988"/>
    <w:rsid w:val="00D86538"/>
    <w:rsid w:val="00D867C2"/>
    <w:rsid w:val="00D868AA"/>
    <w:rsid w:val="00D873FE"/>
    <w:rsid w:val="00D875CB"/>
    <w:rsid w:val="00D879C0"/>
    <w:rsid w:val="00D90394"/>
    <w:rsid w:val="00D90640"/>
    <w:rsid w:val="00D91B2B"/>
    <w:rsid w:val="00D91C7E"/>
    <w:rsid w:val="00D927EB"/>
    <w:rsid w:val="00D970D2"/>
    <w:rsid w:val="00D976EB"/>
    <w:rsid w:val="00DA0948"/>
    <w:rsid w:val="00DA0A4E"/>
    <w:rsid w:val="00DA0F94"/>
    <w:rsid w:val="00DA0FDD"/>
    <w:rsid w:val="00DA1AF1"/>
    <w:rsid w:val="00DA2289"/>
    <w:rsid w:val="00DA3EA6"/>
    <w:rsid w:val="00DA3F9C"/>
    <w:rsid w:val="00DA41B1"/>
    <w:rsid w:val="00DA4643"/>
    <w:rsid w:val="00DA5D3D"/>
    <w:rsid w:val="00DA687B"/>
    <w:rsid w:val="00DA6C97"/>
    <w:rsid w:val="00DB01A7"/>
    <w:rsid w:val="00DB0267"/>
    <w:rsid w:val="00DB14F9"/>
    <w:rsid w:val="00DB22E6"/>
    <w:rsid w:val="00DB2BCC"/>
    <w:rsid w:val="00DB3E17"/>
    <w:rsid w:val="00DB40C0"/>
    <w:rsid w:val="00DB41B7"/>
    <w:rsid w:val="00DB4273"/>
    <w:rsid w:val="00DB462E"/>
    <w:rsid w:val="00DB4CC7"/>
    <w:rsid w:val="00DB64C8"/>
    <w:rsid w:val="00DB6D02"/>
    <w:rsid w:val="00DB7289"/>
    <w:rsid w:val="00DC14CE"/>
    <w:rsid w:val="00DC1B3F"/>
    <w:rsid w:val="00DC30CC"/>
    <w:rsid w:val="00DC5332"/>
    <w:rsid w:val="00DC567F"/>
    <w:rsid w:val="00DC59F5"/>
    <w:rsid w:val="00DC619D"/>
    <w:rsid w:val="00DC64B5"/>
    <w:rsid w:val="00DC6732"/>
    <w:rsid w:val="00DC6FEB"/>
    <w:rsid w:val="00DC769E"/>
    <w:rsid w:val="00DD0158"/>
    <w:rsid w:val="00DD0FED"/>
    <w:rsid w:val="00DD2498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873"/>
    <w:rsid w:val="00DE5B89"/>
    <w:rsid w:val="00DE65EA"/>
    <w:rsid w:val="00DE7706"/>
    <w:rsid w:val="00DE7753"/>
    <w:rsid w:val="00DE7F8F"/>
    <w:rsid w:val="00DF09E7"/>
    <w:rsid w:val="00DF0BD2"/>
    <w:rsid w:val="00DF11C4"/>
    <w:rsid w:val="00DF12C8"/>
    <w:rsid w:val="00DF1625"/>
    <w:rsid w:val="00DF19A1"/>
    <w:rsid w:val="00DF3688"/>
    <w:rsid w:val="00DF44E3"/>
    <w:rsid w:val="00DF5182"/>
    <w:rsid w:val="00DF749E"/>
    <w:rsid w:val="00E00AD1"/>
    <w:rsid w:val="00E01503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FA9"/>
    <w:rsid w:val="00E05F32"/>
    <w:rsid w:val="00E05FDF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9C7"/>
    <w:rsid w:val="00E20B3E"/>
    <w:rsid w:val="00E20E95"/>
    <w:rsid w:val="00E21547"/>
    <w:rsid w:val="00E2217F"/>
    <w:rsid w:val="00E222A7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A48"/>
    <w:rsid w:val="00E301E9"/>
    <w:rsid w:val="00E30F0C"/>
    <w:rsid w:val="00E31A0F"/>
    <w:rsid w:val="00E3207A"/>
    <w:rsid w:val="00E32500"/>
    <w:rsid w:val="00E326DD"/>
    <w:rsid w:val="00E327B8"/>
    <w:rsid w:val="00E32CC2"/>
    <w:rsid w:val="00E32D5B"/>
    <w:rsid w:val="00E33157"/>
    <w:rsid w:val="00E3357F"/>
    <w:rsid w:val="00E33E6B"/>
    <w:rsid w:val="00E3606B"/>
    <w:rsid w:val="00E36717"/>
    <w:rsid w:val="00E36A86"/>
    <w:rsid w:val="00E40DE2"/>
    <w:rsid w:val="00E41156"/>
    <w:rsid w:val="00E41620"/>
    <w:rsid w:val="00E4239E"/>
    <w:rsid w:val="00E426B9"/>
    <w:rsid w:val="00E42FEB"/>
    <w:rsid w:val="00E430BF"/>
    <w:rsid w:val="00E435FF"/>
    <w:rsid w:val="00E43CEB"/>
    <w:rsid w:val="00E44A71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4297"/>
    <w:rsid w:val="00E54B2C"/>
    <w:rsid w:val="00E5510F"/>
    <w:rsid w:val="00E55EBF"/>
    <w:rsid w:val="00E6008B"/>
    <w:rsid w:val="00E60276"/>
    <w:rsid w:val="00E6044F"/>
    <w:rsid w:val="00E60526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0E9"/>
    <w:rsid w:val="00E674AE"/>
    <w:rsid w:val="00E67BA7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22C"/>
    <w:rsid w:val="00E7544B"/>
    <w:rsid w:val="00E765B7"/>
    <w:rsid w:val="00E77AD7"/>
    <w:rsid w:val="00E77EEE"/>
    <w:rsid w:val="00E805B6"/>
    <w:rsid w:val="00E80A48"/>
    <w:rsid w:val="00E80AFC"/>
    <w:rsid w:val="00E81D32"/>
    <w:rsid w:val="00E84171"/>
    <w:rsid w:val="00E8425F"/>
    <w:rsid w:val="00E85485"/>
    <w:rsid w:val="00E85A49"/>
    <w:rsid w:val="00E861BF"/>
    <w:rsid w:val="00E8671A"/>
    <w:rsid w:val="00E87EB9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314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982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BA4"/>
    <w:rsid w:val="00ED3FED"/>
    <w:rsid w:val="00ED4AE3"/>
    <w:rsid w:val="00ED4C1D"/>
    <w:rsid w:val="00ED5138"/>
    <w:rsid w:val="00ED5972"/>
    <w:rsid w:val="00ED59E0"/>
    <w:rsid w:val="00ED5C1C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560"/>
    <w:rsid w:val="00EE46E2"/>
    <w:rsid w:val="00EE55F5"/>
    <w:rsid w:val="00EE5855"/>
    <w:rsid w:val="00EE5A09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539C"/>
    <w:rsid w:val="00EF548A"/>
    <w:rsid w:val="00EF6526"/>
    <w:rsid w:val="00EF7868"/>
    <w:rsid w:val="00F00565"/>
    <w:rsid w:val="00F00C96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5E2"/>
    <w:rsid w:val="00F21C25"/>
    <w:rsid w:val="00F22027"/>
    <w:rsid w:val="00F22160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890"/>
    <w:rsid w:val="00F332DF"/>
    <w:rsid w:val="00F339E3"/>
    <w:rsid w:val="00F34417"/>
    <w:rsid w:val="00F36AD3"/>
    <w:rsid w:val="00F36E1F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395E"/>
    <w:rsid w:val="00F43A66"/>
    <w:rsid w:val="00F43DE4"/>
    <w:rsid w:val="00F449C0"/>
    <w:rsid w:val="00F4535A"/>
    <w:rsid w:val="00F45B4D"/>
    <w:rsid w:val="00F45B8B"/>
    <w:rsid w:val="00F460E3"/>
    <w:rsid w:val="00F52AA4"/>
    <w:rsid w:val="00F535C1"/>
    <w:rsid w:val="00F53D4F"/>
    <w:rsid w:val="00F53DF8"/>
    <w:rsid w:val="00F546F2"/>
    <w:rsid w:val="00F5526F"/>
    <w:rsid w:val="00F55654"/>
    <w:rsid w:val="00F556B0"/>
    <w:rsid w:val="00F55B41"/>
    <w:rsid w:val="00F55ECA"/>
    <w:rsid w:val="00F56129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31CC"/>
    <w:rsid w:val="00F63223"/>
    <w:rsid w:val="00F63464"/>
    <w:rsid w:val="00F63BBB"/>
    <w:rsid w:val="00F64BF8"/>
    <w:rsid w:val="00F64DF9"/>
    <w:rsid w:val="00F65659"/>
    <w:rsid w:val="00F658E7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4F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48B"/>
    <w:rsid w:val="00F954E8"/>
    <w:rsid w:val="00F95BB0"/>
    <w:rsid w:val="00F95E94"/>
    <w:rsid w:val="00F96993"/>
    <w:rsid w:val="00F9791A"/>
    <w:rsid w:val="00F97D3E"/>
    <w:rsid w:val="00FA0498"/>
    <w:rsid w:val="00FA0E41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0D53"/>
    <w:rsid w:val="00FB10C7"/>
    <w:rsid w:val="00FB12F4"/>
    <w:rsid w:val="00FB1530"/>
    <w:rsid w:val="00FB15D0"/>
    <w:rsid w:val="00FB2162"/>
    <w:rsid w:val="00FB22E8"/>
    <w:rsid w:val="00FB2982"/>
    <w:rsid w:val="00FB35D5"/>
    <w:rsid w:val="00FB3AE2"/>
    <w:rsid w:val="00FB3AE9"/>
    <w:rsid w:val="00FB3AFB"/>
    <w:rsid w:val="00FB3CC9"/>
    <w:rsid w:val="00FB4ACF"/>
    <w:rsid w:val="00FB4AFE"/>
    <w:rsid w:val="00FB72F4"/>
    <w:rsid w:val="00FB76FD"/>
    <w:rsid w:val="00FB7899"/>
    <w:rsid w:val="00FB78E7"/>
    <w:rsid w:val="00FB796B"/>
    <w:rsid w:val="00FB7BE7"/>
    <w:rsid w:val="00FC016A"/>
    <w:rsid w:val="00FC096C"/>
    <w:rsid w:val="00FC0FDC"/>
    <w:rsid w:val="00FC10BB"/>
    <w:rsid w:val="00FC22F4"/>
    <w:rsid w:val="00FC283C"/>
    <w:rsid w:val="00FC2FB3"/>
    <w:rsid w:val="00FC4412"/>
    <w:rsid w:val="00FC4B16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A5"/>
    <w:rsid w:val="00FD4DBF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44A4"/>
    <w:rsid w:val="00FE53B3"/>
    <w:rsid w:val="00FE54DC"/>
    <w:rsid w:val="00FE5743"/>
    <w:rsid w:val="00FE6887"/>
    <w:rsid w:val="00FE6C2A"/>
    <w:rsid w:val="00FE75E6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38D5F9"/>
  <w15:docId w15:val="{F5170A6B-491B-48D9-B1CC-63D39692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67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6753C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FE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rjanyan196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@minf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E05E-03A7-4D31-8B8F-24BE02D6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20021</Words>
  <Characters>114125</Characters>
  <Application>Microsoft Office Word</Application>
  <DocSecurity>0</DocSecurity>
  <Lines>951</Lines>
  <Paragraphs>267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133879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44</cp:revision>
  <cp:lastPrinted>2018-02-16T07:12:00Z</cp:lastPrinted>
  <dcterms:created xsi:type="dcterms:W3CDTF">2021-05-18T09:32:00Z</dcterms:created>
  <dcterms:modified xsi:type="dcterms:W3CDTF">2022-04-02T20:01:00Z</dcterms:modified>
</cp:coreProperties>
</file>